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9841C6" w14:textId="3CDC9C67" w:rsidR="009479EF" w:rsidRPr="00F176AF" w:rsidRDefault="009479EF" w:rsidP="009479EF">
      <w:pPr>
        <w:jc w:val="center"/>
        <w:rPr>
          <w:b/>
          <w:color w:val="auto"/>
          <w:sz w:val="56"/>
          <w:szCs w:val="56"/>
        </w:rPr>
      </w:pPr>
      <w:r w:rsidRPr="00F176AF">
        <w:rPr>
          <w:b/>
          <w:color w:val="auto"/>
          <w:sz w:val="56"/>
          <w:szCs w:val="56"/>
        </w:rPr>
        <w:t xml:space="preserve">GRITS </w:t>
      </w:r>
    </w:p>
    <w:p w14:paraId="59561216" w14:textId="713A85DD" w:rsidR="00F176AF" w:rsidRPr="00F176AF" w:rsidRDefault="009479EF" w:rsidP="00F176AF">
      <w:pPr>
        <w:jc w:val="center"/>
        <w:rPr>
          <w:color w:val="auto"/>
          <w:sz w:val="48"/>
          <w:szCs w:val="48"/>
        </w:rPr>
      </w:pPr>
      <w:r w:rsidRPr="00F176AF">
        <w:rPr>
          <w:color w:val="auto"/>
          <w:sz w:val="48"/>
          <w:szCs w:val="48"/>
        </w:rPr>
        <w:t>Globa</w:t>
      </w:r>
      <w:r w:rsidR="00F176AF" w:rsidRPr="00F176AF">
        <w:rPr>
          <w:color w:val="auto"/>
          <w:sz w:val="48"/>
          <w:szCs w:val="48"/>
        </w:rPr>
        <w:t>l Rapid Identification Tool Set</w:t>
      </w:r>
      <w:r w:rsidR="00F176AF">
        <w:rPr>
          <w:color w:val="auto"/>
          <w:sz w:val="48"/>
          <w:szCs w:val="48"/>
        </w:rPr>
        <w:t xml:space="preserve"> </w:t>
      </w:r>
      <w:r w:rsidR="00F176AF">
        <w:rPr>
          <w:sz w:val="48"/>
          <w:szCs w:val="48"/>
        </w:rPr>
        <w:t>f</w:t>
      </w:r>
      <w:r w:rsidR="00F176AF" w:rsidRPr="00F176AF">
        <w:rPr>
          <w:sz w:val="48"/>
          <w:szCs w:val="48"/>
        </w:rPr>
        <w:t>or Disease Threat Identification and Diagnostics</w:t>
      </w:r>
    </w:p>
    <w:p w14:paraId="5600C3C3" w14:textId="77777777" w:rsidR="00F176AF" w:rsidRPr="00F176AF" w:rsidRDefault="00F176AF" w:rsidP="00F176AF">
      <w:pPr>
        <w:spacing w:line="240" w:lineRule="auto"/>
        <w:rPr>
          <w:rFonts w:ascii="Times" w:eastAsia="Times New Roman" w:hAnsi="Times" w:cs="Times New Roman"/>
          <w:color w:val="auto"/>
          <w:sz w:val="20"/>
        </w:rPr>
      </w:pPr>
    </w:p>
    <w:p w14:paraId="2E116D2D" w14:textId="77777777" w:rsidR="00B24862" w:rsidRDefault="00B24862" w:rsidP="009479EF">
      <w:pPr>
        <w:jc w:val="center"/>
        <w:rPr>
          <w:color w:val="auto"/>
          <w:sz w:val="48"/>
          <w:szCs w:val="48"/>
        </w:rPr>
      </w:pPr>
    </w:p>
    <w:p w14:paraId="6D96208D" w14:textId="7F9283D5" w:rsidR="00B24862" w:rsidRPr="00B24862" w:rsidRDefault="00B24862" w:rsidP="009479EF">
      <w:pPr>
        <w:jc w:val="center"/>
        <w:rPr>
          <w:color w:val="auto"/>
          <w:sz w:val="24"/>
          <w:szCs w:val="24"/>
        </w:rPr>
      </w:pPr>
      <w:r>
        <w:rPr>
          <w:color w:val="auto"/>
          <w:sz w:val="24"/>
          <w:szCs w:val="24"/>
        </w:rPr>
        <w:t xml:space="preserve">Zachary S. Gold, Andrew G. Huff, Amy M. Slagle, </w:t>
      </w:r>
      <w:r w:rsidR="003C5997">
        <w:rPr>
          <w:color w:val="auto"/>
          <w:sz w:val="24"/>
          <w:szCs w:val="24"/>
        </w:rPr>
        <w:t>Nathaniel</w:t>
      </w:r>
      <w:r>
        <w:rPr>
          <w:color w:val="auto"/>
          <w:sz w:val="24"/>
          <w:szCs w:val="24"/>
        </w:rPr>
        <w:t xml:space="preserve"> </w:t>
      </w:r>
      <w:proofErr w:type="spellStart"/>
      <w:r>
        <w:rPr>
          <w:color w:val="auto"/>
          <w:sz w:val="24"/>
          <w:szCs w:val="24"/>
        </w:rPr>
        <w:t>Breit</w:t>
      </w:r>
      <w:proofErr w:type="spellEnd"/>
      <w:r>
        <w:rPr>
          <w:color w:val="auto"/>
          <w:sz w:val="24"/>
          <w:szCs w:val="24"/>
        </w:rPr>
        <w:t>, Russell S. Horton</w:t>
      </w:r>
    </w:p>
    <w:p w14:paraId="48CC0C14" w14:textId="1450FA74" w:rsidR="009479EF" w:rsidRDefault="00B24862" w:rsidP="009479EF">
      <w:pPr>
        <w:jc w:val="center"/>
        <w:rPr>
          <w:color w:val="auto"/>
          <w:sz w:val="24"/>
          <w:szCs w:val="24"/>
        </w:rPr>
      </w:pPr>
      <w:r>
        <w:rPr>
          <w:color w:val="auto"/>
          <w:sz w:val="24"/>
          <w:szCs w:val="24"/>
        </w:rPr>
        <w:t>March 2015</w:t>
      </w:r>
    </w:p>
    <w:p w14:paraId="15B38345" w14:textId="77777777" w:rsidR="00F52BC6" w:rsidRDefault="00F52BC6" w:rsidP="00F52BC6">
      <w:pPr>
        <w:rPr>
          <w:color w:val="auto"/>
          <w:sz w:val="24"/>
          <w:szCs w:val="24"/>
        </w:rPr>
      </w:pPr>
    </w:p>
    <w:p w14:paraId="22BF981A" w14:textId="388BA87A" w:rsidR="00F52BC6" w:rsidRDefault="00F52BC6" w:rsidP="00F52BC6">
      <w:pPr>
        <w:rPr>
          <w:color w:val="auto"/>
          <w:sz w:val="24"/>
          <w:szCs w:val="24"/>
        </w:rPr>
      </w:pPr>
      <w:r>
        <w:rPr>
          <w:color w:val="auto"/>
          <w:sz w:val="24"/>
          <w:szCs w:val="24"/>
        </w:rPr>
        <w:t>Partners: ISID, Kitware, ProMed-mail, epidemic, HealthMap</w:t>
      </w:r>
    </w:p>
    <w:p w14:paraId="60CB2B5B" w14:textId="6D4B367F" w:rsidR="00F52BC6" w:rsidRPr="00B24862" w:rsidRDefault="00F52BC6" w:rsidP="00F52BC6">
      <w:pPr>
        <w:rPr>
          <w:color w:val="auto"/>
          <w:sz w:val="24"/>
          <w:szCs w:val="24"/>
        </w:rPr>
      </w:pPr>
      <w:r>
        <w:rPr>
          <w:color w:val="auto"/>
          <w:sz w:val="24"/>
          <w:szCs w:val="24"/>
        </w:rPr>
        <w:t>Funder: DTRA</w:t>
      </w:r>
    </w:p>
    <w:p w14:paraId="2D93D1C1" w14:textId="03DD58C5" w:rsidR="00FB1D3B" w:rsidRPr="00FB1D3B" w:rsidRDefault="00FB1D3B" w:rsidP="00FB1D3B">
      <w:pPr>
        <w:rPr>
          <w:rFonts w:ascii="Times" w:eastAsia="Times New Roman" w:hAnsi="Times" w:cs="Times New Roman"/>
          <w:color w:val="auto"/>
          <w:sz w:val="20"/>
        </w:rPr>
      </w:pPr>
      <w:r w:rsidRPr="00FB1D3B">
        <w:rPr>
          <w:rFonts w:eastAsia="Times New Roman" w:cs="Times New Roman"/>
        </w:rPr>
        <w:t xml:space="preserve"> </w:t>
      </w:r>
    </w:p>
    <w:p w14:paraId="0A21B38A" w14:textId="6BDD8211" w:rsidR="00FB1D3B" w:rsidRPr="00FB1D3B" w:rsidRDefault="00FB1D3B" w:rsidP="00FB1D3B">
      <w:pPr>
        <w:rPr>
          <w:rFonts w:ascii="Times" w:eastAsia="Times New Roman" w:hAnsi="Times" w:cs="Times New Roman"/>
          <w:color w:val="auto"/>
          <w:sz w:val="20"/>
        </w:rPr>
      </w:pPr>
    </w:p>
    <w:p w14:paraId="0D21E562" w14:textId="59387DAF" w:rsidR="00FB1D3B" w:rsidRPr="00FB1D3B" w:rsidRDefault="00FB1D3B" w:rsidP="00FB1D3B">
      <w:pPr>
        <w:rPr>
          <w:rFonts w:ascii="Times" w:eastAsia="Times New Roman" w:hAnsi="Times" w:cs="Times New Roman"/>
          <w:color w:val="auto"/>
          <w:sz w:val="20"/>
        </w:rPr>
      </w:pPr>
      <w:r w:rsidRPr="00FB1D3B">
        <w:rPr>
          <w:rFonts w:eastAsia="Times New Roman" w:cs="Times New Roman"/>
        </w:rPr>
        <w:t xml:space="preserve"> </w:t>
      </w:r>
    </w:p>
    <w:p w14:paraId="23150D5D" w14:textId="673A839B" w:rsidR="00F52BC6" w:rsidRPr="00F52BC6" w:rsidRDefault="00F52BC6" w:rsidP="00F52BC6">
      <w:pPr>
        <w:spacing w:line="240" w:lineRule="auto"/>
        <w:rPr>
          <w:rFonts w:ascii="Times" w:eastAsia="Times New Roman" w:hAnsi="Times" w:cs="Times New Roman"/>
          <w:color w:val="auto"/>
          <w:sz w:val="20"/>
        </w:rPr>
      </w:pPr>
    </w:p>
    <w:p w14:paraId="760E1D90" w14:textId="43F2C37B" w:rsidR="00FB1D3B" w:rsidRPr="00FB1D3B" w:rsidRDefault="00FB1D3B" w:rsidP="00FB1D3B">
      <w:pPr>
        <w:rPr>
          <w:rFonts w:ascii="Times" w:eastAsia="Times New Roman" w:hAnsi="Times" w:cs="Times New Roman"/>
          <w:color w:val="auto"/>
          <w:sz w:val="20"/>
        </w:rPr>
      </w:pPr>
    </w:p>
    <w:p w14:paraId="529394C9" w14:textId="0934A6E1" w:rsidR="009479EF" w:rsidRPr="00FB1D3B" w:rsidRDefault="009479EF" w:rsidP="00F176AF">
      <w:pPr>
        <w:rPr>
          <w:rFonts w:ascii="Times" w:eastAsia="Times New Roman" w:hAnsi="Times" w:cs="Times New Roman"/>
          <w:color w:val="auto"/>
          <w:sz w:val="20"/>
        </w:rPr>
      </w:pPr>
      <w:r>
        <w:rPr>
          <w:b/>
          <w:i/>
          <w:color w:val="008000"/>
          <w:sz w:val="24"/>
          <w:szCs w:val="24"/>
        </w:rPr>
        <w:br w:type="page"/>
      </w:r>
    </w:p>
    <w:p w14:paraId="37F96F97" w14:textId="788CFED4" w:rsidR="00FD0E43" w:rsidRDefault="00FD0E43">
      <w:pPr>
        <w:pStyle w:val="normal0"/>
        <w:rPr>
          <w:b/>
          <w:i/>
          <w:color w:val="008000"/>
          <w:sz w:val="24"/>
          <w:szCs w:val="24"/>
        </w:rPr>
      </w:pPr>
      <w:r>
        <w:rPr>
          <w:b/>
          <w:i/>
          <w:color w:val="008000"/>
          <w:sz w:val="24"/>
          <w:szCs w:val="24"/>
        </w:rPr>
        <w:lastRenderedPageBreak/>
        <w:t>Executive Summary</w:t>
      </w:r>
    </w:p>
    <w:p w14:paraId="0A140448" w14:textId="6328A00B" w:rsidR="00C05107" w:rsidRDefault="001F0E83">
      <w:pPr>
        <w:pStyle w:val="normal0"/>
        <w:rPr>
          <w:ins w:id="0" w:author="Andrew Huff" w:date="2015-03-19T17:28:00Z"/>
          <w:sz w:val="24"/>
          <w:szCs w:val="24"/>
        </w:rPr>
      </w:pPr>
      <w:r>
        <w:rPr>
          <w:b/>
          <w:i/>
          <w:color w:val="008000"/>
          <w:sz w:val="24"/>
          <w:szCs w:val="24"/>
        </w:rPr>
        <w:tab/>
      </w:r>
      <w:commentRangeStart w:id="1"/>
      <w:r w:rsidR="00043883">
        <w:rPr>
          <w:sz w:val="24"/>
          <w:szCs w:val="24"/>
        </w:rPr>
        <w:t>GRITS i</w:t>
      </w:r>
      <w:commentRangeEnd w:id="1"/>
      <w:r w:rsidR="00132F44">
        <w:rPr>
          <w:rStyle w:val="CommentReference"/>
        </w:rPr>
        <w:commentReference w:id="1"/>
      </w:r>
      <w:r w:rsidR="00043883">
        <w:rPr>
          <w:sz w:val="24"/>
          <w:szCs w:val="24"/>
        </w:rPr>
        <w:t xml:space="preserve">s a </w:t>
      </w:r>
      <w:r w:rsidR="00043883" w:rsidRPr="00993CBE">
        <w:rPr>
          <w:sz w:val="24"/>
          <w:szCs w:val="24"/>
        </w:rPr>
        <w:t>biosurveillance</w:t>
      </w:r>
      <w:r w:rsidR="00043883">
        <w:rPr>
          <w:sz w:val="24"/>
          <w:szCs w:val="24"/>
        </w:rPr>
        <w:t xml:space="preserve"> application that </w:t>
      </w:r>
      <w:del w:id="2" w:author="Andrew Huff" w:date="2015-03-19T17:22:00Z">
        <w:r w:rsidR="00043883" w:rsidDel="00CB0A01">
          <w:rPr>
            <w:sz w:val="24"/>
            <w:szCs w:val="24"/>
          </w:rPr>
          <w:delText xml:space="preserve">allows </w:delText>
        </w:r>
      </w:del>
      <w:ins w:id="3" w:author="Andrew Huff" w:date="2015-03-19T17:22:00Z">
        <w:r w:rsidR="00CB0A01">
          <w:rPr>
            <w:sz w:val="24"/>
            <w:szCs w:val="24"/>
          </w:rPr>
          <w:t xml:space="preserve">enables </w:t>
        </w:r>
      </w:ins>
      <w:del w:id="4" w:author="Andrew Huff" w:date="2015-03-19T17:26:00Z">
        <w:r w:rsidR="00043883" w:rsidDel="001648C2">
          <w:rPr>
            <w:sz w:val="24"/>
            <w:szCs w:val="24"/>
          </w:rPr>
          <w:delText xml:space="preserve">users </w:delText>
        </w:r>
      </w:del>
      <w:ins w:id="5" w:author="Andrew Huff" w:date="2015-03-19T17:26:00Z">
        <w:r w:rsidR="001648C2">
          <w:rPr>
            <w:sz w:val="24"/>
            <w:szCs w:val="24"/>
          </w:rPr>
          <w:t xml:space="preserve">infectious disease analysts </w:t>
        </w:r>
      </w:ins>
      <w:r w:rsidR="00043883">
        <w:rPr>
          <w:sz w:val="24"/>
          <w:szCs w:val="24"/>
        </w:rPr>
        <w:t xml:space="preserve">to </w:t>
      </w:r>
      <w:del w:id="6" w:author="Andrew Huff" w:date="2015-03-19T17:24:00Z">
        <w:r w:rsidR="00043883" w:rsidDel="00CB0A01">
          <w:rPr>
            <w:sz w:val="24"/>
            <w:szCs w:val="24"/>
          </w:rPr>
          <w:delText xml:space="preserve">more </w:delText>
        </w:r>
      </w:del>
      <w:del w:id="7" w:author="Andrew Huff" w:date="2015-03-19T17:27:00Z">
        <w:r w:rsidR="00043883" w:rsidDel="001648C2">
          <w:rPr>
            <w:sz w:val="24"/>
            <w:szCs w:val="24"/>
          </w:rPr>
          <w:delText>efficiently</w:delText>
        </w:r>
      </w:del>
      <w:r w:rsidR="00043883">
        <w:rPr>
          <w:sz w:val="24"/>
          <w:szCs w:val="24"/>
        </w:rPr>
        <w:t xml:space="preserve"> monitor</w:t>
      </w:r>
      <w:ins w:id="8" w:author="Andrew Huff" w:date="2015-03-19T17:29:00Z">
        <w:r w:rsidR="00C05107">
          <w:rPr>
            <w:sz w:val="24"/>
            <w:szCs w:val="24"/>
          </w:rPr>
          <w:t xml:space="preserve"> </w:t>
        </w:r>
      </w:ins>
      <w:del w:id="9" w:author="Andrew Huff" w:date="2015-03-19T17:29:00Z">
        <w:r w:rsidR="00043883" w:rsidDel="00C05107">
          <w:rPr>
            <w:sz w:val="24"/>
            <w:szCs w:val="24"/>
          </w:rPr>
          <w:delText xml:space="preserve"> </w:delText>
        </w:r>
      </w:del>
      <w:ins w:id="10" w:author="Andrew Huff" w:date="2015-03-19T17:24:00Z">
        <w:r w:rsidR="00CB0A01">
          <w:rPr>
            <w:sz w:val="24"/>
            <w:szCs w:val="24"/>
          </w:rPr>
          <w:t xml:space="preserve">non-traditional </w:t>
        </w:r>
      </w:ins>
      <w:ins w:id="11" w:author="Andrew Huff" w:date="2015-03-19T17:25:00Z">
        <w:r w:rsidR="00CB0A01">
          <w:rPr>
            <w:sz w:val="24"/>
            <w:szCs w:val="24"/>
          </w:rPr>
          <w:t xml:space="preserve">infectious disease information sources (e.g., online news outlets, ProMED </w:t>
        </w:r>
        <w:r w:rsidR="007E4FD1">
          <w:rPr>
            <w:sz w:val="24"/>
            <w:szCs w:val="24"/>
          </w:rPr>
          <w:t>reports</w:t>
        </w:r>
      </w:ins>
      <w:ins w:id="12" w:author="Andrew Huff" w:date="2015-03-19T17:27:00Z">
        <w:r w:rsidR="001648C2">
          <w:rPr>
            <w:sz w:val="24"/>
            <w:szCs w:val="24"/>
          </w:rPr>
          <w:t>, blogs</w:t>
        </w:r>
      </w:ins>
      <w:ins w:id="13" w:author="Andrew Huff" w:date="2015-03-19T17:25:00Z">
        <w:r w:rsidR="007E4FD1">
          <w:rPr>
            <w:sz w:val="24"/>
            <w:szCs w:val="24"/>
          </w:rPr>
          <w:t>)</w:t>
        </w:r>
      </w:ins>
      <w:ins w:id="14" w:author="Andrew Huff" w:date="2015-03-19T17:27:00Z">
        <w:r w:rsidR="00C05107">
          <w:rPr>
            <w:sz w:val="24"/>
            <w:szCs w:val="24"/>
          </w:rPr>
          <w:t xml:space="preserve"> to diagnose </w:t>
        </w:r>
      </w:ins>
      <w:ins w:id="15" w:author="Andrew Huff" w:date="2015-03-19T17:29:00Z">
        <w:r w:rsidR="00C05107">
          <w:rPr>
            <w:sz w:val="24"/>
            <w:szCs w:val="24"/>
          </w:rPr>
          <w:t>and locate infectious disease outbreaks.</w:t>
        </w:r>
      </w:ins>
      <w:ins w:id="16" w:author="Andrew Huff" w:date="2015-03-19T17:32:00Z">
        <w:r w:rsidR="00132F44">
          <w:rPr>
            <w:sz w:val="24"/>
            <w:szCs w:val="24"/>
          </w:rPr>
          <w:t xml:space="preserve"> GRITS analyzes these </w:t>
        </w:r>
      </w:ins>
      <w:r w:rsidR="003F510E">
        <w:rPr>
          <w:sz w:val="24"/>
          <w:szCs w:val="24"/>
        </w:rPr>
        <w:t xml:space="preserve">textual </w:t>
      </w:r>
      <w:r w:rsidR="00043883">
        <w:rPr>
          <w:sz w:val="24"/>
          <w:szCs w:val="24"/>
        </w:rPr>
        <w:t xml:space="preserve">data sources for infectious disease threats by conducting an automated </w:t>
      </w:r>
      <w:del w:id="17" w:author="Andrew Huff" w:date="2015-03-19T17:33:00Z">
        <w:r w:rsidR="00043883" w:rsidDel="00C46A67">
          <w:rPr>
            <w:sz w:val="24"/>
            <w:szCs w:val="24"/>
          </w:rPr>
          <w:delText xml:space="preserve">initial </w:delText>
        </w:r>
      </w:del>
      <w:r w:rsidR="00043883">
        <w:rPr>
          <w:sz w:val="24"/>
          <w:szCs w:val="24"/>
        </w:rPr>
        <w:t>analysis that succinctly summarizes the critical epidemiological information</w:t>
      </w:r>
      <w:del w:id="18" w:author="Andrew Huff" w:date="2015-03-19T17:33:00Z">
        <w:r w:rsidR="00043883" w:rsidDel="00C46A67">
          <w:rPr>
            <w:sz w:val="24"/>
            <w:szCs w:val="24"/>
          </w:rPr>
          <w:delText xml:space="preserve"> in a text source,</w:delText>
        </w:r>
      </w:del>
      <w:ins w:id="19" w:author="Andrew Huff" w:date="2015-03-19T17:34:00Z">
        <w:r w:rsidR="00C46A67">
          <w:rPr>
            <w:sz w:val="24"/>
            <w:szCs w:val="24"/>
          </w:rPr>
          <w:t xml:space="preserve">.  Then, GRITS </w:t>
        </w:r>
      </w:ins>
      <w:del w:id="20" w:author="Andrew Huff" w:date="2015-03-19T17:34:00Z">
        <w:r w:rsidR="003F510E" w:rsidDel="00C46A67">
          <w:rPr>
            <w:sz w:val="24"/>
            <w:szCs w:val="24"/>
          </w:rPr>
          <w:delText xml:space="preserve"> and proposes</w:delText>
        </w:r>
      </w:del>
      <w:ins w:id="21" w:author="Andrew Huff" w:date="2015-03-19T17:34:00Z">
        <w:r w:rsidR="00C46A67">
          <w:rPr>
            <w:sz w:val="24"/>
            <w:szCs w:val="24"/>
          </w:rPr>
          <w:t>suggests</w:t>
        </w:r>
      </w:ins>
      <w:r w:rsidR="003F510E">
        <w:rPr>
          <w:sz w:val="24"/>
          <w:szCs w:val="24"/>
        </w:rPr>
        <w:t xml:space="preserve"> </w:t>
      </w:r>
      <w:r w:rsidR="00043883">
        <w:rPr>
          <w:sz w:val="24"/>
          <w:szCs w:val="24"/>
        </w:rPr>
        <w:t xml:space="preserve">possible diseases associated </w:t>
      </w:r>
      <w:ins w:id="22" w:author="Andrew Huff" w:date="2015-03-19T17:34:00Z">
        <w:r w:rsidR="00C46A67">
          <w:rPr>
            <w:sz w:val="24"/>
            <w:szCs w:val="24"/>
          </w:rPr>
          <w:t xml:space="preserve">to the analyst </w:t>
        </w:r>
      </w:ins>
      <w:r w:rsidR="00043883">
        <w:rPr>
          <w:sz w:val="24"/>
          <w:szCs w:val="24"/>
        </w:rPr>
        <w:t xml:space="preserve">with a </w:t>
      </w:r>
      <w:ins w:id="23" w:author="Andrew Huff" w:date="2015-03-19T17:34:00Z">
        <w:r w:rsidR="00C46A67">
          <w:rPr>
            <w:sz w:val="24"/>
            <w:szCs w:val="24"/>
          </w:rPr>
          <w:t xml:space="preserve">detailed </w:t>
        </w:r>
      </w:ins>
      <w:r w:rsidR="00043883">
        <w:rPr>
          <w:sz w:val="24"/>
          <w:szCs w:val="24"/>
        </w:rPr>
        <w:t xml:space="preserve">report. </w:t>
      </w:r>
    </w:p>
    <w:p w14:paraId="22C19C11" w14:textId="4C7E3492" w:rsidR="00FD0E43" w:rsidRPr="001F0E83" w:rsidRDefault="00043883" w:rsidP="00C46A67">
      <w:pPr>
        <w:pStyle w:val="normal0"/>
        <w:ind w:firstLine="720"/>
        <w:rPr>
          <w:color w:val="auto"/>
          <w:sz w:val="24"/>
          <w:szCs w:val="24"/>
        </w:rPr>
        <w:pPrChange w:id="24" w:author="Andrew Huff" w:date="2015-03-19T17:34:00Z">
          <w:pPr>
            <w:pStyle w:val="normal0"/>
          </w:pPr>
        </w:pPrChange>
      </w:pPr>
      <w:r>
        <w:rPr>
          <w:sz w:val="24"/>
          <w:szCs w:val="24"/>
        </w:rPr>
        <w:t xml:space="preserve">GRITS can be accessed through a web-interface for detailed analysis of single text samples. </w:t>
      </w:r>
      <w:del w:id="25" w:author="Andrew Huff" w:date="2015-03-19T17:35:00Z">
        <w:r w:rsidDel="00847FF8">
          <w:rPr>
            <w:sz w:val="24"/>
            <w:szCs w:val="24"/>
          </w:rPr>
          <w:delText xml:space="preserve">Through </w:delText>
        </w:r>
      </w:del>
      <w:ins w:id="26" w:author="Andrew Huff" w:date="2015-03-19T17:35:00Z">
        <w:r w:rsidR="00847FF8">
          <w:rPr>
            <w:sz w:val="24"/>
            <w:szCs w:val="24"/>
          </w:rPr>
          <w:t xml:space="preserve">Via </w:t>
        </w:r>
      </w:ins>
      <w:r>
        <w:rPr>
          <w:sz w:val="24"/>
          <w:szCs w:val="24"/>
        </w:rPr>
        <w:t>the web-interface</w:t>
      </w:r>
      <w:ins w:id="27" w:author="Andrew Huff" w:date="2015-03-19T17:35:00Z">
        <w:r w:rsidR="00847FF8">
          <w:rPr>
            <w:sz w:val="24"/>
            <w:szCs w:val="24"/>
          </w:rPr>
          <w:t xml:space="preserve">, </w:t>
        </w:r>
      </w:ins>
      <w:del w:id="28" w:author="Andrew Huff" w:date="2015-03-19T17:35:00Z">
        <w:r w:rsidDel="00847FF8">
          <w:rPr>
            <w:sz w:val="24"/>
            <w:szCs w:val="24"/>
          </w:rPr>
          <w:delText xml:space="preserve"> users</w:delText>
        </w:r>
      </w:del>
      <w:ins w:id="29" w:author="Andrew Huff" w:date="2015-03-19T17:35:00Z">
        <w:r w:rsidR="00847FF8">
          <w:rPr>
            <w:sz w:val="24"/>
            <w:szCs w:val="24"/>
          </w:rPr>
          <w:t>infectious disease analysts</w:t>
        </w:r>
      </w:ins>
      <w:r>
        <w:rPr>
          <w:sz w:val="24"/>
          <w:szCs w:val="24"/>
        </w:rPr>
        <w:t xml:space="preserve"> can </w:t>
      </w:r>
      <w:del w:id="30" w:author="Andrew Huff" w:date="2015-03-19T17:36:00Z">
        <w:r w:rsidDel="003D1353">
          <w:rPr>
            <w:sz w:val="24"/>
            <w:szCs w:val="24"/>
          </w:rPr>
          <w:delText xml:space="preserve">access </w:delText>
        </w:r>
      </w:del>
      <w:ins w:id="31" w:author="Andrew Huff" w:date="2015-03-19T17:36:00Z">
        <w:r w:rsidR="003D1353">
          <w:rPr>
            <w:sz w:val="24"/>
            <w:szCs w:val="24"/>
          </w:rPr>
          <w:t xml:space="preserve">examine </w:t>
        </w:r>
      </w:ins>
      <w:r>
        <w:rPr>
          <w:sz w:val="24"/>
          <w:szCs w:val="24"/>
        </w:rPr>
        <w:t>dynamic visualization</w:t>
      </w:r>
      <w:ins w:id="32" w:author="Andrew Huff" w:date="2015-03-19T17:35:00Z">
        <w:r w:rsidR="00847FF8">
          <w:rPr>
            <w:sz w:val="24"/>
            <w:szCs w:val="24"/>
          </w:rPr>
          <w:t>s</w:t>
        </w:r>
      </w:ins>
      <w:r>
        <w:rPr>
          <w:sz w:val="24"/>
          <w:szCs w:val="24"/>
        </w:rPr>
        <w:t xml:space="preserve"> of GRITS</w:t>
      </w:r>
      <w:ins w:id="33" w:author="Andrew Huff" w:date="2015-03-19T17:36:00Z">
        <w:r w:rsidR="00847FF8">
          <w:rPr>
            <w:sz w:val="24"/>
            <w:szCs w:val="24"/>
          </w:rPr>
          <w:t>’</w:t>
        </w:r>
      </w:ins>
      <w:r>
        <w:rPr>
          <w:sz w:val="24"/>
          <w:szCs w:val="24"/>
        </w:rPr>
        <w:t xml:space="preserve"> analyses, perform powerful queries of an index of over 250,000 </w:t>
      </w:r>
      <w:ins w:id="34" w:author="Andrew Huff" w:date="2015-03-19T18:19:00Z">
        <w:r w:rsidR="003F0CE9">
          <w:rPr>
            <w:sz w:val="24"/>
            <w:szCs w:val="24"/>
          </w:rPr>
          <w:t xml:space="preserve">infectious </w:t>
        </w:r>
      </w:ins>
      <w:r>
        <w:rPr>
          <w:sz w:val="24"/>
          <w:szCs w:val="24"/>
        </w:rPr>
        <w:t>disease reports</w:t>
      </w:r>
      <w:del w:id="35" w:author="Andrew Huff" w:date="2015-03-19T18:19:00Z">
        <w:r w:rsidDel="003F0CE9">
          <w:rPr>
            <w:sz w:val="24"/>
            <w:szCs w:val="24"/>
          </w:rPr>
          <w:delText xml:space="preserve"> for similar disease occurrences</w:delText>
        </w:r>
      </w:del>
      <w:r>
        <w:rPr>
          <w:sz w:val="24"/>
          <w:szCs w:val="24"/>
        </w:rPr>
        <w:t>, and examine historical disease emergence events</w:t>
      </w:r>
      <w:del w:id="36" w:author="Andrew Huff" w:date="2015-03-19T18:19:00Z">
        <w:r w:rsidR="009F3B20" w:rsidDel="003F0CE9">
          <w:rPr>
            <w:sz w:val="24"/>
            <w:szCs w:val="24"/>
          </w:rPr>
          <w:delText xml:space="preserve"> </w:delText>
        </w:r>
        <w:r w:rsidR="00B80D53" w:rsidDel="003F0CE9">
          <w:rPr>
            <w:sz w:val="24"/>
            <w:szCs w:val="24"/>
          </w:rPr>
          <w:delText>pertinent to</w:delText>
        </w:r>
        <w:r w:rsidR="009F3B20" w:rsidDel="003F0CE9">
          <w:rPr>
            <w:sz w:val="24"/>
            <w:szCs w:val="24"/>
          </w:rPr>
          <w:delText xml:space="preserve"> </w:delText>
        </w:r>
        <w:r w:rsidR="00B80D53" w:rsidDel="003F0CE9">
          <w:rPr>
            <w:sz w:val="24"/>
            <w:szCs w:val="24"/>
          </w:rPr>
          <w:delText>a</w:delText>
        </w:r>
        <w:r w:rsidR="009F3B20" w:rsidDel="003F0CE9">
          <w:rPr>
            <w:sz w:val="24"/>
            <w:szCs w:val="24"/>
          </w:rPr>
          <w:delText xml:space="preserve"> text sample</w:delText>
        </w:r>
      </w:del>
      <w:r w:rsidR="009F3B20">
        <w:rPr>
          <w:sz w:val="24"/>
          <w:szCs w:val="24"/>
        </w:rPr>
        <w:t xml:space="preserve">. </w:t>
      </w:r>
      <w:r w:rsidR="00B80D53">
        <w:rPr>
          <w:sz w:val="24"/>
          <w:szCs w:val="24"/>
        </w:rPr>
        <w:t xml:space="preserve">The </w:t>
      </w:r>
      <w:r w:rsidR="009F3B20">
        <w:rPr>
          <w:sz w:val="24"/>
          <w:szCs w:val="24"/>
        </w:rPr>
        <w:t>comprehensive</w:t>
      </w:r>
      <w:r w:rsidR="00B80D53">
        <w:rPr>
          <w:sz w:val="24"/>
          <w:szCs w:val="24"/>
        </w:rPr>
        <w:t xml:space="preserve"> GRITS</w:t>
      </w:r>
      <w:r w:rsidR="009F3B20">
        <w:rPr>
          <w:sz w:val="24"/>
          <w:szCs w:val="24"/>
        </w:rPr>
        <w:t xml:space="preserve"> API can be used to continuously analyze information feeds</w:t>
      </w:r>
      <w:del w:id="37" w:author="Andrew Huff" w:date="2015-03-19T18:20:00Z">
        <w:r w:rsidR="009F3B20" w:rsidDel="003F0CE9">
          <w:rPr>
            <w:sz w:val="24"/>
            <w:szCs w:val="24"/>
          </w:rPr>
          <w:delText>,</w:delText>
        </w:r>
      </w:del>
      <w:r w:rsidR="009F3B20">
        <w:rPr>
          <w:sz w:val="24"/>
          <w:szCs w:val="24"/>
        </w:rPr>
        <w:t xml:space="preserve"> and large collections of data. The API also enables GRITS technology to be easily incorporated into larger surveillance systems. GRITS is </w:t>
      </w:r>
      <w:del w:id="38" w:author="Andrew Huff" w:date="2015-03-19T18:20:00Z">
        <w:r w:rsidR="009F3B20" w:rsidDel="003F0CE9">
          <w:rPr>
            <w:sz w:val="24"/>
            <w:szCs w:val="24"/>
          </w:rPr>
          <w:delText>built on</w:delText>
        </w:r>
      </w:del>
      <w:ins w:id="39" w:author="Andrew Huff" w:date="2015-03-19T18:20:00Z">
        <w:r w:rsidR="003F0CE9">
          <w:rPr>
            <w:sz w:val="24"/>
            <w:szCs w:val="24"/>
          </w:rPr>
          <w:t>contains</w:t>
        </w:r>
      </w:ins>
      <w:r w:rsidR="009F3B20">
        <w:rPr>
          <w:sz w:val="24"/>
          <w:szCs w:val="24"/>
        </w:rPr>
        <w:t xml:space="preserve"> robust and flexible Natural Language Processing (NLP) and machine learning algorithms that can be modified for </w:t>
      </w:r>
      <w:commentRangeStart w:id="40"/>
      <w:r w:rsidR="009F3B20">
        <w:rPr>
          <w:sz w:val="24"/>
          <w:szCs w:val="24"/>
        </w:rPr>
        <w:t>specific purposes</w:t>
      </w:r>
      <w:commentRangeEnd w:id="40"/>
      <w:r w:rsidR="003F0CE9">
        <w:rPr>
          <w:rStyle w:val="CommentReference"/>
        </w:rPr>
        <w:commentReference w:id="40"/>
      </w:r>
      <w:r w:rsidR="009F3B20">
        <w:rPr>
          <w:sz w:val="24"/>
          <w:szCs w:val="24"/>
        </w:rPr>
        <w:t>. In conjunction with human expertise</w:t>
      </w:r>
      <w:ins w:id="41" w:author="Andrew Huff" w:date="2015-03-19T18:21:00Z">
        <w:r w:rsidR="003F0CE9">
          <w:rPr>
            <w:sz w:val="24"/>
            <w:szCs w:val="24"/>
          </w:rPr>
          <w:t>,</w:t>
        </w:r>
      </w:ins>
      <w:r w:rsidR="009F3B20">
        <w:rPr>
          <w:sz w:val="24"/>
          <w:szCs w:val="24"/>
        </w:rPr>
        <w:t xml:space="preserve"> </w:t>
      </w:r>
      <w:r w:rsidR="00B80D53">
        <w:rPr>
          <w:sz w:val="24"/>
          <w:szCs w:val="24"/>
        </w:rPr>
        <w:t xml:space="preserve">GRITS </w:t>
      </w:r>
      <w:commentRangeStart w:id="42"/>
      <w:ins w:id="43" w:author="Andrew Huff" w:date="2015-03-19T18:21:00Z">
        <w:r w:rsidR="003F0CE9">
          <w:rPr>
            <w:sz w:val="24"/>
            <w:szCs w:val="24"/>
          </w:rPr>
          <w:t>is</w:t>
        </w:r>
      </w:ins>
      <w:del w:id="44" w:author="Andrew Huff" w:date="2015-03-19T18:21:00Z">
        <w:r w:rsidR="00B80D53" w:rsidDel="003F0CE9">
          <w:rPr>
            <w:sz w:val="24"/>
            <w:szCs w:val="24"/>
          </w:rPr>
          <w:delText xml:space="preserve">will </w:delText>
        </w:r>
        <w:r w:rsidR="009F3B20" w:rsidDel="003F0CE9">
          <w:rPr>
            <w:sz w:val="24"/>
            <w:szCs w:val="24"/>
          </w:rPr>
          <w:delText>be</w:delText>
        </w:r>
      </w:del>
      <w:r w:rsidR="009F3B20">
        <w:rPr>
          <w:sz w:val="24"/>
          <w:szCs w:val="24"/>
        </w:rPr>
        <w:t xml:space="preserve"> a </w:t>
      </w:r>
      <w:commentRangeEnd w:id="42"/>
      <w:r w:rsidR="003F0CE9">
        <w:rPr>
          <w:rStyle w:val="CommentReference"/>
        </w:rPr>
        <w:commentReference w:id="42"/>
      </w:r>
      <w:r w:rsidR="009F3B20">
        <w:rPr>
          <w:sz w:val="24"/>
          <w:szCs w:val="24"/>
        </w:rPr>
        <w:t xml:space="preserve">valuable tool for </w:t>
      </w:r>
      <w:commentRangeStart w:id="45"/>
      <w:ins w:id="46" w:author="Andrew Huff" w:date="2015-03-19T18:21:00Z">
        <w:r w:rsidR="003F0CE9">
          <w:rPr>
            <w:sz w:val="24"/>
            <w:szCs w:val="24"/>
          </w:rPr>
          <w:t xml:space="preserve">infectious </w:t>
        </w:r>
      </w:ins>
      <w:r w:rsidR="009F3B20">
        <w:rPr>
          <w:sz w:val="24"/>
          <w:szCs w:val="24"/>
        </w:rPr>
        <w:t xml:space="preserve">disease </w:t>
      </w:r>
      <w:commentRangeEnd w:id="45"/>
      <w:r w:rsidR="003F0CE9">
        <w:rPr>
          <w:rStyle w:val="CommentReference"/>
        </w:rPr>
        <w:commentReference w:id="45"/>
      </w:r>
      <w:r w:rsidR="009F3B20">
        <w:rPr>
          <w:sz w:val="24"/>
          <w:szCs w:val="24"/>
        </w:rPr>
        <w:t xml:space="preserve">surveillance. </w:t>
      </w:r>
    </w:p>
    <w:p w14:paraId="773AB869" w14:textId="77777777" w:rsidR="00FD0E43" w:rsidRDefault="00FD0E43">
      <w:pPr>
        <w:pStyle w:val="normal0"/>
        <w:rPr>
          <w:b/>
          <w:i/>
          <w:color w:val="008000"/>
          <w:sz w:val="24"/>
          <w:szCs w:val="24"/>
        </w:rPr>
      </w:pPr>
    </w:p>
    <w:p w14:paraId="53E86498" w14:textId="7E335426" w:rsidR="007E461D" w:rsidRPr="00993CBE" w:rsidRDefault="00D84DAB">
      <w:pPr>
        <w:pStyle w:val="normal0"/>
        <w:rPr>
          <w:i/>
          <w:color w:val="008000"/>
          <w:sz w:val="24"/>
          <w:szCs w:val="24"/>
        </w:rPr>
      </w:pPr>
      <w:r w:rsidRPr="00993CBE">
        <w:rPr>
          <w:b/>
          <w:i/>
          <w:color w:val="008000"/>
          <w:sz w:val="24"/>
          <w:szCs w:val="24"/>
        </w:rPr>
        <w:t xml:space="preserve">Background </w:t>
      </w:r>
    </w:p>
    <w:p w14:paraId="41DD17C3" w14:textId="41C8E6EE" w:rsidR="00F34692" w:rsidRPr="00993CBE" w:rsidRDefault="009F3B20" w:rsidP="00E464AE">
      <w:pPr>
        <w:pStyle w:val="normal0"/>
        <w:ind w:firstLine="720"/>
        <w:rPr>
          <w:sz w:val="24"/>
          <w:szCs w:val="24"/>
        </w:rPr>
      </w:pPr>
      <w:commentRangeStart w:id="47"/>
      <w:r>
        <w:rPr>
          <w:sz w:val="24"/>
          <w:szCs w:val="24"/>
        </w:rPr>
        <w:t>Infectious disease</w:t>
      </w:r>
      <w:r w:rsidR="003F510E">
        <w:rPr>
          <w:sz w:val="24"/>
          <w:szCs w:val="24"/>
        </w:rPr>
        <w:t>s</w:t>
      </w:r>
      <w:r w:rsidR="00D84DAB" w:rsidRPr="00993CBE">
        <w:rPr>
          <w:sz w:val="24"/>
          <w:szCs w:val="24"/>
        </w:rPr>
        <w:t xml:space="preserve"> </w:t>
      </w:r>
      <w:r w:rsidR="003F510E">
        <w:rPr>
          <w:sz w:val="24"/>
          <w:szCs w:val="24"/>
        </w:rPr>
        <w:t>pose</w:t>
      </w:r>
      <w:r w:rsidR="00D84DAB" w:rsidRPr="00993CBE">
        <w:rPr>
          <w:sz w:val="24"/>
          <w:szCs w:val="24"/>
        </w:rPr>
        <w:t xml:space="preserve"> a significant threat to global </w:t>
      </w:r>
      <w:commentRangeStart w:id="48"/>
      <w:r w:rsidR="00D84DAB" w:rsidRPr="00993CBE">
        <w:rPr>
          <w:sz w:val="24"/>
          <w:szCs w:val="24"/>
        </w:rPr>
        <w:t>health</w:t>
      </w:r>
      <w:r w:rsidR="00680E40" w:rsidRPr="00993CBE">
        <w:rPr>
          <w:sz w:val="24"/>
          <w:szCs w:val="24"/>
        </w:rPr>
        <w:t>,</w:t>
      </w:r>
      <w:r w:rsidR="00076DA8" w:rsidRPr="00993CBE">
        <w:rPr>
          <w:rStyle w:val="FootnoteReference"/>
          <w:sz w:val="24"/>
          <w:szCs w:val="24"/>
        </w:rPr>
        <w:footnoteReference w:id="1"/>
      </w:r>
      <w:r w:rsidR="00D84DAB" w:rsidRPr="00993CBE">
        <w:rPr>
          <w:sz w:val="24"/>
          <w:szCs w:val="24"/>
        </w:rPr>
        <w:t xml:space="preserve"> </w:t>
      </w:r>
      <w:commentRangeEnd w:id="48"/>
      <w:r w:rsidR="00330BB9">
        <w:rPr>
          <w:rStyle w:val="CommentReference"/>
        </w:rPr>
        <w:commentReference w:id="48"/>
      </w:r>
      <w:r w:rsidR="00D84DAB" w:rsidRPr="00993CBE">
        <w:rPr>
          <w:sz w:val="24"/>
          <w:szCs w:val="24"/>
        </w:rPr>
        <w:t>and economic</w:t>
      </w:r>
      <w:r w:rsidR="00680E40" w:rsidRPr="00993CBE">
        <w:rPr>
          <w:sz w:val="24"/>
          <w:szCs w:val="24"/>
        </w:rPr>
        <w:t xml:space="preserve"> stability.</w:t>
      </w:r>
      <w:r w:rsidR="00076DA8" w:rsidRPr="00993CBE">
        <w:rPr>
          <w:rStyle w:val="FootnoteReference"/>
          <w:sz w:val="24"/>
          <w:szCs w:val="24"/>
        </w:rPr>
        <w:footnoteReference w:id="2"/>
      </w:r>
      <w:r w:rsidR="00451605" w:rsidRPr="00993CBE">
        <w:rPr>
          <w:sz w:val="24"/>
          <w:szCs w:val="24"/>
        </w:rPr>
        <w:t xml:space="preserve"> </w:t>
      </w:r>
      <w:commentRangeEnd w:id="47"/>
      <w:r w:rsidR="00132F44">
        <w:rPr>
          <w:rStyle w:val="CommentReference"/>
        </w:rPr>
        <w:commentReference w:id="47"/>
      </w:r>
      <w:r w:rsidR="003F510E">
        <w:rPr>
          <w:sz w:val="24"/>
          <w:szCs w:val="24"/>
        </w:rPr>
        <w:t xml:space="preserve">Due to </w:t>
      </w:r>
      <w:commentRangeStart w:id="66"/>
      <w:r w:rsidR="003F510E">
        <w:rPr>
          <w:sz w:val="24"/>
          <w:szCs w:val="24"/>
        </w:rPr>
        <w:t>e</w:t>
      </w:r>
      <w:r w:rsidR="003A2FC3" w:rsidRPr="00993CBE">
        <w:rPr>
          <w:sz w:val="24"/>
          <w:szCs w:val="24"/>
        </w:rPr>
        <w:t>xtensive globalization</w:t>
      </w:r>
      <w:ins w:id="67" w:author="Andrew Huff" w:date="2015-03-19T18:22:00Z">
        <w:r w:rsidR="00456E07">
          <w:rPr>
            <w:sz w:val="24"/>
            <w:szCs w:val="24"/>
          </w:rPr>
          <w:t xml:space="preserve"> and urbanization</w:t>
        </w:r>
      </w:ins>
      <w:r w:rsidR="003F510E">
        <w:rPr>
          <w:sz w:val="24"/>
          <w:szCs w:val="24"/>
        </w:rPr>
        <w:t>,</w:t>
      </w:r>
      <w:r w:rsidR="003A2FC3" w:rsidRPr="00993CBE">
        <w:rPr>
          <w:sz w:val="24"/>
          <w:szCs w:val="24"/>
        </w:rPr>
        <w:t xml:space="preserve"> </w:t>
      </w:r>
      <w:r w:rsidR="00D84DAB" w:rsidRPr="00993CBE">
        <w:rPr>
          <w:sz w:val="24"/>
          <w:szCs w:val="24"/>
        </w:rPr>
        <w:t xml:space="preserve">infectious diseases </w:t>
      </w:r>
      <w:r w:rsidR="003F510E">
        <w:rPr>
          <w:sz w:val="24"/>
          <w:szCs w:val="24"/>
        </w:rPr>
        <w:t xml:space="preserve">can </w:t>
      </w:r>
      <w:r w:rsidR="006B21D4">
        <w:rPr>
          <w:sz w:val="24"/>
          <w:szCs w:val="24"/>
        </w:rPr>
        <w:t>spread at unprecedented rates</w:t>
      </w:r>
      <w:commentRangeEnd w:id="66"/>
      <w:r w:rsidR="00456E07">
        <w:rPr>
          <w:rStyle w:val="CommentReference"/>
        </w:rPr>
        <w:commentReference w:id="66"/>
      </w:r>
      <w:r w:rsidR="006B21D4">
        <w:rPr>
          <w:sz w:val="24"/>
          <w:szCs w:val="24"/>
        </w:rPr>
        <w:t>. F</w:t>
      </w:r>
      <w:r w:rsidR="00D84DAB" w:rsidRPr="00993CBE">
        <w:rPr>
          <w:sz w:val="24"/>
          <w:szCs w:val="24"/>
        </w:rPr>
        <w:t xml:space="preserve">ailure to detect </w:t>
      </w:r>
      <w:ins w:id="68" w:author="Andrew Huff" w:date="2015-03-19T18:23:00Z">
        <w:r w:rsidR="00330BB9">
          <w:rPr>
            <w:sz w:val="24"/>
            <w:szCs w:val="24"/>
          </w:rPr>
          <w:t xml:space="preserve">small and </w:t>
        </w:r>
      </w:ins>
      <w:r w:rsidR="00D84DAB" w:rsidRPr="00993CBE">
        <w:rPr>
          <w:sz w:val="24"/>
          <w:szCs w:val="24"/>
        </w:rPr>
        <w:t xml:space="preserve">localized infectious disease threats </w:t>
      </w:r>
      <w:del w:id="69" w:author="Andrew Huff" w:date="2015-03-19T18:24:00Z">
        <w:r w:rsidR="00D84DAB" w:rsidRPr="00993CBE" w:rsidDel="00330BB9">
          <w:rPr>
            <w:sz w:val="24"/>
            <w:szCs w:val="24"/>
          </w:rPr>
          <w:delText>early</w:delText>
        </w:r>
        <w:r w:rsidR="00F7067A" w:rsidRPr="00993CBE" w:rsidDel="00330BB9">
          <w:rPr>
            <w:sz w:val="24"/>
            <w:szCs w:val="24"/>
          </w:rPr>
          <w:delText xml:space="preserve"> </w:delText>
        </w:r>
      </w:del>
      <w:ins w:id="70" w:author="Andrew Huff" w:date="2015-03-19T18:24:00Z">
        <w:r w:rsidR="00330BB9">
          <w:rPr>
            <w:sz w:val="24"/>
            <w:szCs w:val="24"/>
          </w:rPr>
          <w:t>rapidly</w:t>
        </w:r>
        <w:r w:rsidR="00330BB9" w:rsidRPr="00993CBE">
          <w:rPr>
            <w:sz w:val="24"/>
            <w:szCs w:val="24"/>
          </w:rPr>
          <w:t xml:space="preserve"> </w:t>
        </w:r>
      </w:ins>
      <w:r w:rsidR="006B21D4">
        <w:rPr>
          <w:sz w:val="24"/>
          <w:szCs w:val="24"/>
        </w:rPr>
        <w:t xml:space="preserve">can have </w:t>
      </w:r>
      <w:del w:id="71" w:author="Andrew Huff" w:date="2015-03-19T18:23:00Z">
        <w:r w:rsidR="006B21D4" w:rsidDel="00330BB9">
          <w:rPr>
            <w:sz w:val="24"/>
            <w:szCs w:val="24"/>
          </w:rPr>
          <w:delText xml:space="preserve">pandemic </w:delText>
        </w:r>
      </w:del>
      <w:ins w:id="72" w:author="Andrew Huff" w:date="2015-03-19T18:23:00Z">
        <w:r w:rsidR="00330BB9">
          <w:rPr>
            <w:sz w:val="24"/>
            <w:szCs w:val="24"/>
          </w:rPr>
          <w:t xml:space="preserve">extreme </w:t>
        </w:r>
      </w:ins>
      <w:r w:rsidR="006B21D4">
        <w:rPr>
          <w:sz w:val="24"/>
          <w:szCs w:val="24"/>
        </w:rPr>
        <w:t>consequence</w:t>
      </w:r>
      <w:ins w:id="73" w:author="Andrew Huff" w:date="2015-03-19T18:23:00Z">
        <w:r w:rsidR="00330BB9">
          <w:rPr>
            <w:sz w:val="24"/>
            <w:szCs w:val="24"/>
          </w:rPr>
          <w:t>s</w:t>
        </w:r>
      </w:ins>
      <w:r w:rsidR="006B21D4">
        <w:rPr>
          <w:sz w:val="24"/>
          <w:szCs w:val="24"/>
        </w:rPr>
        <w:t>,</w:t>
      </w:r>
      <w:r w:rsidR="003A2FC3" w:rsidRPr="00993CBE">
        <w:rPr>
          <w:sz w:val="24"/>
          <w:szCs w:val="24"/>
        </w:rPr>
        <w:t xml:space="preserve"> </w:t>
      </w:r>
      <w:r w:rsidR="006B21D4">
        <w:rPr>
          <w:sz w:val="24"/>
          <w:szCs w:val="24"/>
        </w:rPr>
        <w:t xml:space="preserve">as </w:t>
      </w:r>
      <w:r w:rsidR="00F7067A" w:rsidRPr="00993CBE">
        <w:rPr>
          <w:sz w:val="24"/>
          <w:szCs w:val="24"/>
        </w:rPr>
        <w:t>demonstrated by Severe Acute Respiratory Syndrome (SARS) in 2003</w:t>
      </w:r>
      <w:ins w:id="74" w:author="Andrew Huff" w:date="2015-03-19T18:26:00Z">
        <w:r w:rsidR="00330BB9">
          <w:rPr>
            <w:sz w:val="24"/>
            <w:szCs w:val="24"/>
          </w:rPr>
          <w:t xml:space="preserve"> </w:t>
        </w:r>
      </w:ins>
      <w:del w:id="75" w:author="Andrew Huff" w:date="2015-03-19T18:24:00Z">
        <w:r w:rsidR="00680E40" w:rsidRPr="00993CBE" w:rsidDel="00330BB9">
          <w:rPr>
            <w:sz w:val="24"/>
            <w:szCs w:val="24"/>
          </w:rPr>
          <w:delText>,</w:delText>
        </w:r>
      </w:del>
      <w:r w:rsidR="0080547A" w:rsidRPr="00993CBE">
        <w:rPr>
          <w:rStyle w:val="FootnoteReference"/>
          <w:sz w:val="24"/>
          <w:szCs w:val="24"/>
        </w:rPr>
        <w:footnoteReference w:id="3"/>
      </w:r>
      <w:ins w:id="83" w:author="Andrew Huff" w:date="2015-03-19T18:26:00Z">
        <w:r w:rsidR="00330BB9">
          <w:rPr>
            <w:sz w:val="24"/>
            <w:szCs w:val="24"/>
          </w:rPr>
          <w:t>,</w:t>
        </w:r>
      </w:ins>
      <w:del w:id="84" w:author="Andrew Huff" w:date="2015-03-19T18:24:00Z">
        <w:r w:rsidR="0080547A" w:rsidRPr="00993CBE" w:rsidDel="00330BB9">
          <w:rPr>
            <w:sz w:val="24"/>
            <w:szCs w:val="24"/>
          </w:rPr>
          <w:delText xml:space="preserve"> and</w:delText>
        </w:r>
      </w:del>
      <w:r w:rsidR="0080547A" w:rsidRPr="00993CBE">
        <w:rPr>
          <w:sz w:val="24"/>
          <w:szCs w:val="24"/>
        </w:rPr>
        <w:t xml:space="preserve"> </w:t>
      </w:r>
      <w:ins w:id="85" w:author="Andrew Huff" w:date="2015-03-19T18:24:00Z">
        <w:r w:rsidR="00330BB9">
          <w:rPr>
            <w:sz w:val="24"/>
            <w:szCs w:val="24"/>
          </w:rPr>
          <w:t>influenza (</w:t>
        </w:r>
      </w:ins>
      <w:r w:rsidR="0080547A" w:rsidRPr="00993CBE">
        <w:rPr>
          <w:sz w:val="24"/>
          <w:szCs w:val="24"/>
        </w:rPr>
        <w:t>H1N1</w:t>
      </w:r>
      <w:ins w:id="86" w:author="Andrew Huff" w:date="2015-03-19T18:24:00Z">
        <w:r w:rsidR="00330BB9">
          <w:rPr>
            <w:sz w:val="24"/>
            <w:szCs w:val="24"/>
          </w:rPr>
          <w:t>A)</w:t>
        </w:r>
      </w:ins>
      <w:r w:rsidR="0080547A" w:rsidRPr="00993CBE">
        <w:rPr>
          <w:sz w:val="24"/>
          <w:szCs w:val="24"/>
        </w:rPr>
        <w:t xml:space="preserve"> </w:t>
      </w:r>
      <w:del w:id="87" w:author="Andrew Huff" w:date="2015-03-19T18:24:00Z">
        <w:r w:rsidR="0080547A" w:rsidRPr="00993CBE" w:rsidDel="00330BB9">
          <w:rPr>
            <w:sz w:val="24"/>
            <w:szCs w:val="24"/>
          </w:rPr>
          <w:delText xml:space="preserve">influenza </w:delText>
        </w:r>
      </w:del>
      <w:r w:rsidR="0080547A" w:rsidRPr="00993CBE">
        <w:rPr>
          <w:sz w:val="24"/>
          <w:szCs w:val="24"/>
        </w:rPr>
        <w:t>in 2009</w:t>
      </w:r>
      <w:ins w:id="88" w:author="Andrew Huff" w:date="2015-03-19T18:26:00Z">
        <w:r w:rsidR="00330BB9">
          <w:rPr>
            <w:sz w:val="24"/>
            <w:szCs w:val="24"/>
          </w:rPr>
          <w:t xml:space="preserve"> </w:t>
        </w:r>
      </w:ins>
      <w:del w:id="89" w:author="Andrew Huff" w:date="2015-03-19T18:24:00Z">
        <w:r w:rsidR="00680E40" w:rsidRPr="00993CBE" w:rsidDel="00330BB9">
          <w:rPr>
            <w:sz w:val="24"/>
            <w:szCs w:val="24"/>
          </w:rPr>
          <w:delText>.</w:delText>
        </w:r>
      </w:del>
      <w:r w:rsidR="0080547A" w:rsidRPr="00993CBE">
        <w:rPr>
          <w:rStyle w:val="FootnoteReference"/>
          <w:sz w:val="24"/>
          <w:szCs w:val="24"/>
        </w:rPr>
        <w:footnoteReference w:id="4"/>
      </w:r>
      <w:ins w:id="94" w:author="Andrew Huff" w:date="2015-03-19T18:26:00Z">
        <w:r w:rsidR="00330BB9">
          <w:rPr>
            <w:sz w:val="24"/>
            <w:szCs w:val="24"/>
          </w:rPr>
          <w:t>,</w:t>
        </w:r>
      </w:ins>
      <w:r w:rsidR="00D84DAB" w:rsidRPr="00993CBE">
        <w:rPr>
          <w:sz w:val="24"/>
          <w:szCs w:val="24"/>
        </w:rPr>
        <w:t xml:space="preserve"> </w:t>
      </w:r>
      <w:ins w:id="95" w:author="Andrew Huff" w:date="2015-03-19T18:26:00Z">
        <w:r w:rsidR="00330BB9">
          <w:rPr>
            <w:sz w:val="24"/>
            <w:szCs w:val="24"/>
          </w:rPr>
          <w:t>and Ebola Virus Disease in 201</w:t>
        </w:r>
        <w:commentRangeStart w:id="96"/>
        <w:r w:rsidR="00330BB9">
          <w:rPr>
            <w:sz w:val="24"/>
            <w:szCs w:val="24"/>
          </w:rPr>
          <w:t>4</w:t>
        </w:r>
        <w:r w:rsidR="00962D41">
          <w:rPr>
            <w:sz w:val="24"/>
            <w:szCs w:val="24"/>
          </w:rPr>
          <w:t xml:space="preserve">. </w:t>
        </w:r>
        <w:commentRangeEnd w:id="96"/>
        <w:r w:rsidR="00962D41">
          <w:rPr>
            <w:rStyle w:val="CommentReference"/>
          </w:rPr>
          <w:commentReference w:id="96"/>
        </w:r>
      </w:ins>
      <w:commentRangeStart w:id="98"/>
      <w:r w:rsidR="00066A96" w:rsidRPr="00993CBE">
        <w:rPr>
          <w:sz w:val="24"/>
          <w:szCs w:val="24"/>
        </w:rPr>
        <w:t xml:space="preserve">Unfortunately, in many resource-poor </w:t>
      </w:r>
      <w:commentRangeStart w:id="99"/>
      <w:r w:rsidR="00066A96" w:rsidRPr="00993CBE">
        <w:rPr>
          <w:sz w:val="24"/>
          <w:szCs w:val="24"/>
        </w:rPr>
        <w:t>regions</w:t>
      </w:r>
      <w:commentRangeEnd w:id="99"/>
      <w:r w:rsidR="00A44232">
        <w:rPr>
          <w:rStyle w:val="CommentReference"/>
        </w:rPr>
        <w:commentReference w:id="99"/>
      </w:r>
      <w:ins w:id="100" w:author="Andrew Huff" w:date="2015-03-19T18:29:00Z">
        <w:r w:rsidR="00A44232">
          <w:rPr>
            <w:sz w:val="24"/>
            <w:szCs w:val="24"/>
          </w:rPr>
          <w:t xml:space="preserve">, </w:t>
        </w:r>
      </w:ins>
      <w:del w:id="101" w:author="Andrew Huff" w:date="2015-03-19T18:29:00Z">
        <w:r w:rsidR="007B4308" w:rsidRPr="00993CBE" w:rsidDel="00A44232">
          <w:rPr>
            <w:sz w:val="24"/>
            <w:szCs w:val="24"/>
          </w:rPr>
          <w:delText>,</w:delText>
        </w:r>
      </w:del>
      <w:del w:id="102" w:author="Andrew Huff" w:date="2015-03-19T18:31:00Z">
        <w:r w:rsidR="00066A96" w:rsidRPr="00993CBE" w:rsidDel="00A44232">
          <w:rPr>
            <w:sz w:val="24"/>
            <w:szCs w:val="24"/>
          </w:rPr>
          <w:delText xml:space="preserve"> </w:delText>
        </w:r>
      </w:del>
      <w:r w:rsidR="00066A96" w:rsidRPr="00993CBE">
        <w:rPr>
          <w:sz w:val="24"/>
          <w:szCs w:val="24"/>
        </w:rPr>
        <w:t xml:space="preserve">most </w:t>
      </w:r>
      <w:del w:id="103" w:author="Andrew Huff" w:date="2015-03-19T18:27:00Z">
        <w:r w:rsidR="00066A96" w:rsidRPr="00993CBE" w:rsidDel="000F4015">
          <w:rPr>
            <w:sz w:val="24"/>
            <w:szCs w:val="24"/>
          </w:rPr>
          <w:delText xml:space="preserve">prone </w:delText>
        </w:r>
      </w:del>
      <w:ins w:id="104" w:author="Andrew Huff" w:date="2015-03-19T18:27:00Z">
        <w:r w:rsidR="000F4015">
          <w:rPr>
            <w:sz w:val="24"/>
            <w:szCs w:val="24"/>
          </w:rPr>
          <w:t>susceptible</w:t>
        </w:r>
        <w:r w:rsidR="000F4015" w:rsidRPr="00993CBE">
          <w:rPr>
            <w:sz w:val="24"/>
            <w:szCs w:val="24"/>
          </w:rPr>
          <w:t xml:space="preserve"> </w:t>
        </w:r>
      </w:ins>
      <w:r w:rsidR="00066A96" w:rsidRPr="00993CBE">
        <w:rPr>
          <w:sz w:val="24"/>
          <w:szCs w:val="24"/>
        </w:rPr>
        <w:t>to infectious disease threats</w:t>
      </w:r>
      <w:r w:rsidR="00680E40" w:rsidRPr="00993CBE">
        <w:rPr>
          <w:sz w:val="24"/>
          <w:szCs w:val="24"/>
        </w:rPr>
        <w:t>,</w:t>
      </w:r>
      <w:r w:rsidR="00403E28" w:rsidRPr="00993CBE">
        <w:rPr>
          <w:rStyle w:val="FootnoteReference"/>
          <w:sz w:val="24"/>
          <w:szCs w:val="24"/>
        </w:rPr>
        <w:footnoteReference w:id="5"/>
      </w:r>
      <w:r w:rsidR="003A2FC3" w:rsidRPr="00993CBE">
        <w:rPr>
          <w:sz w:val="24"/>
          <w:szCs w:val="24"/>
        </w:rPr>
        <w:t xml:space="preserve"> </w:t>
      </w:r>
      <w:ins w:id="111" w:author="Andrew Huff" w:date="2015-03-19T18:27:00Z">
        <w:r w:rsidR="000F4015">
          <w:rPr>
            <w:sz w:val="24"/>
            <w:szCs w:val="24"/>
          </w:rPr>
          <w:t xml:space="preserve">infectious </w:t>
        </w:r>
      </w:ins>
      <w:r w:rsidR="003A2FC3" w:rsidRPr="00993CBE">
        <w:rPr>
          <w:sz w:val="24"/>
          <w:szCs w:val="24"/>
        </w:rPr>
        <w:t xml:space="preserve">disease surveillance </w:t>
      </w:r>
      <w:del w:id="112" w:author="Andrew Huff" w:date="2015-03-19T18:27:00Z">
        <w:r w:rsidR="003A2FC3" w:rsidRPr="00993CBE" w:rsidDel="000F4015">
          <w:rPr>
            <w:sz w:val="24"/>
            <w:szCs w:val="24"/>
          </w:rPr>
          <w:delText xml:space="preserve">remains </w:delText>
        </w:r>
      </w:del>
      <w:ins w:id="113" w:author="Andrew Huff" w:date="2015-03-19T18:27:00Z">
        <w:r w:rsidR="000F4015">
          <w:rPr>
            <w:sz w:val="24"/>
            <w:szCs w:val="24"/>
          </w:rPr>
          <w:t>is</w:t>
        </w:r>
        <w:r w:rsidR="000F4015" w:rsidRPr="00993CBE">
          <w:rPr>
            <w:sz w:val="24"/>
            <w:szCs w:val="24"/>
          </w:rPr>
          <w:t xml:space="preserve"> </w:t>
        </w:r>
      </w:ins>
      <w:r w:rsidR="00D2373E" w:rsidRPr="00993CBE">
        <w:rPr>
          <w:sz w:val="24"/>
          <w:szCs w:val="24"/>
        </w:rPr>
        <w:t>sparse</w:t>
      </w:r>
      <w:ins w:id="114" w:author="Andrew Huff" w:date="2015-03-19T18:30:00Z">
        <w:r w:rsidR="00A44232">
          <w:rPr>
            <w:sz w:val="24"/>
            <w:szCs w:val="24"/>
          </w:rPr>
          <w:t xml:space="preserve"> or ineffective</w:t>
        </w:r>
      </w:ins>
      <w:ins w:id="115" w:author="Andrew Huff" w:date="2015-03-19T18:31:00Z">
        <w:r w:rsidR="00A44232">
          <w:rPr>
            <w:sz w:val="24"/>
            <w:szCs w:val="24"/>
          </w:rPr>
          <w:t>.  These systems</w:t>
        </w:r>
      </w:ins>
      <w:del w:id="116" w:author="Andrew Huff" w:date="2015-03-19T18:30:00Z">
        <w:r w:rsidR="00066A96" w:rsidRPr="00993CBE" w:rsidDel="00A44232">
          <w:rPr>
            <w:sz w:val="24"/>
            <w:szCs w:val="24"/>
          </w:rPr>
          <w:delText>,</w:delText>
        </w:r>
      </w:del>
      <w:r w:rsidR="00D2373E" w:rsidRPr="00993CBE">
        <w:rPr>
          <w:sz w:val="24"/>
          <w:szCs w:val="24"/>
        </w:rPr>
        <w:t xml:space="preserve"> </w:t>
      </w:r>
      <w:del w:id="117" w:author="Andrew Huff" w:date="2015-03-19T18:31:00Z">
        <w:r w:rsidR="00996329" w:rsidRPr="00993CBE" w:rsidDel="00A44232">
          <w:rPr>
            <w:sz w:val="24"/>
            <w:szCs w:val="24"/>
          </w:rPr>
          <w:delText xml:space="preserve">and </w:delText>
        </w:r>
        <w:r w:rsidR="003A2FC3" w:rsidRPr="00993CBE" w:rsidDel="00A44232">
          <w:rPr>
            <w:sz w:val="24"/>
            <w:szCs w:val="24"/>
          </w:rPr>
          <w:delText>is</w:delText>
        </w:r>
      </w:del>
      <w:ins w:id="118" w:author="Andrew Huff" w:date="2015-03-19T18:31:00Z">
        <w:r w:rsidR="00A44232">
          <w:rPr>
            <w:sz w:val="24"/>
            <w:szCs w:val="24"/>
          </w:rPr>
          <w:t>are</w:t>
        </w:r>
      </w:ins>
      <w:r w:rsidR="003A2FC3" w:rsidRPr="00993CBE">
        <w:rPr>
          <w:sz w:val="24"/>
          <w:szCs w:val="24"/>
        </w:rPr>
        <w:t xml:space="preserve"> </w:t>
      </w:r>
      <w:r w:rsidR="00996329" w:rsidRPr="00993CBE">
        <w:rPr>
          <w:sz w:val="24"/>
          <w:szCs w:val="24"/>
        </w:rPr>
        <w:t>improving</w:t>
      </w:r>
      <w:r w:rsidR="00732EE3" w:rsidRPr="00993CBE">
        <w:rPr>
          <w:sz w:val="24"/>
          <w:szCs w:val="24"/>
        </w:rPr>
        <w:t xml:space="preserve"> slow</w:t>
      </w:r>
      <w:r w:rsidR="00996329" w:rsidRPr="00993CBE">
        <w:rPr>
          <w:sz w:val="24"/>
          <w:szCs w:val="24"/>
        </w:rPr>
        <w:t>ly, if at all</w:t>
      </w:r>
      <w:r w:rsidR="00680E40" w:rsidRPr="00993CBE">
        <w:rPr>
          <w:sz w:val="24"/>
          <w:szCs w:val="24"/>
        </w:rPr>
        <w:t>.</w:t>
      </w:r>
      <w:commentRangeEnd w:id="98"/>
      <w:r w:rsidR="00A44232">
        <w:rPr>
          <w:rStyle w:val="CommentReference"/>
        </w:rPr>
        <w:commentReference w:id="98"/>
      </w:r>
      <w:r w:rsidR="00403E28" w:rsidRPr="00993CBE">
        <w:rPr>
          <w:rStyle w:val="FootnoteReference"/>
          <w:sz w:val="24"/>
          <w:szCs w:val="24"/>
        </w:rPr>
        <w:footnoteReference w:id="6"/>
      </w:r>
      <w:r w:rsidR="00066A96" w:rsidRPr="00993CBE">
        <w:rPr>
          <w:sz w:val="24"/>
          <w:szCs w:val="24"/>
        </w:rPr>
        <w:t xml:space="preserve"> </w:t>
      </w:r>
      <w:r w:rsidR="00A52C02">
        <w:rPr>
          <w:sz w:val="24"/>
          <w:szCs w:val="24"/>
        </w:rPr>
        <w:t xml:space="preserve">This problem was illustrated recently </w:t>
      </w:r>
      <w:r w:rsidR="006B21D4">
        <w:rPr>
          <w:sz w:val="24"/>
          <w:szCs w:val="24"/>
        </w:rPr>
        <w:t>in t</w:t>
      </w:r>
      <w:r w:rsidR="006B21D4" w:rsidRPr="00993CBE">
        <w:rPr>
          <w:sz w:val="24"/>
          <w:szCs w:val="24"/>
        </w:rPr>
        <w:t xml:space="preserve">he ongoing Ebola Virus </w:t>
      </w:r>
      <w:ins w:id="128" w:author="Andrew Huff" w:date="2015-03-19T18:32:00Z">
        <w:r w:rsidR="00B92B37">
          <w:rPr>
            <w:sz w:val="24"/>
            <w:szCs w:val="24"/>
          </w:rPr>
          <w:t xml:space="preserve">Disease </w:t>
        </w:r>
      </w:ins>
      <w:r w:rsidR="006B21D4" w:rsidRPr="00993CBE">
        <w:rPr>
          <w:sz w:val="24"/>
          <w:szCs w:val="24"/>
        </w:rPr>
        <w:t>epidemic in West Africa</w:t>
      </w:r>
      <w:r w:rsidR="00A52C02">
        <w:rPr>
          <w:sz w:val="24"/>
          <w:szCs w:val="24"/>
        </w:rPr>
        <w:t>, in which</w:t>
      </w:r>
      <w:r w:rsidR="006B21D4" w:rsidRPr="00993CBE">
        <w:rPr>
          <w:sz w:val="24"/>
          <w:szCs w:val="24"/>
        </w:rPr>
        <w:t xml:space="preserve"> </w:t>
      </w:r>
      <w:r w:rsidR="006B21D4">
        <w:rPr>
          <w:sz w:val="24"/>
          <w:szCs w:val="24"/>
        </w:rPr>
        <w:t>the etiological agent</w:t>
      </w:r>
      <w:ins w:id="129" w:author="Andrew Huff" w:date="2015-03-19T18:32:00Z">
        <w:r w:rsidR="00B92B37">
          <w:rPr>
            <w:sz w:val="24"/>
            <w:szCs w:val="24"/>
          </w:rPr>
          <w:t xml:space="preserve"> </w:t>
        </w:r>
      </w:ins>
      <w:del w:id="130" w:author="Andrew Huff" w:date="2015-03-19T18:32:00Z">
        <w:r w:rsidR="006B21D4" w:rsidDel="00B92B37">
          <w:rPr>
            <w:sz w:val="24"/>
            <w:szCs w:val="24"/>
          </w:rPr>
          <w:lastRenderedPageBreak/>
          <w:delText xml:space="preserve"> of disease </w:delText>
        </w:r>
      </w:del>
      <w:r w:rsidR="006B21D4">
        <w:rPr>
          <w:sz w:val="24"/>
          <w:szCs w:val="24"/>
        </w:rPr>
        <w:t>was not identified</w:t>
      </w:r>
      <w:r w:rsidR="00A52C02">
        <w:rPr>
          <w:sz w:val="24"/>
          <w:szCs w:val="24"/>
        </w:rPr>
        <w:t xml:space="preserve"> until </w:t>
      </w:r>
      <w:r w:rsidR="006B21D4">
        <w:rPr>
          <w:sz w:val="24"/>
          <w:szCs w:val="24"/>
        </w:rPr>
        <w:t>85 days</w:t>
      </w:r>
      <w:r w:rsidR="00A52C02">
        <w:rPr>
          <w:sz w:val="24"/>
          <w:szCs w:val="24"/>
        </w:rPr>
        <w:t xml:space="preserve"> after </w:t>
      </w:r>
      <w:commentRangeStart w:id="131"/>
      <w:r w:rsidR="00A52C02">
        <w:rPr>
          <w:sz w:val="24"/>
          <w:szCs w:val="24"/>
        </w:rPr>
        <w:t xml:space="preserve">the </w:t>
      </w:r>
      <w:del w:id="132" w:author="Andrew Huff" w:date="2015-03-19T18:33:00Z">
        <w:r w:rsidR="00A52C02" w:rsidDel="00B92B37">
          <w:rPr>
            <w:sz w:val="24"/>
            <w:szCs w:val="24"/>
          </w:rPr>
          <w:delText xml:space="preserve">index </w:delText>
        </w:r>
      </w:del>
      <w:ins w:id="133" w:author="Andrew Huff" w:date="2015-03-19T18:33:00Z">
        <w:r w:rsidR="00B92B37">
          <w:rPr>
            <w:sz w:val="24"/>
            <w:szCs w:val="24"/>
          </w:rPr>
          <w:t xml:space="preserve">first </w:t>
        </w:r>
      </w:ins>
      <w:r w:rsidR="00A52C02">
        <w:rPr>
          <w:sz w:val="24"/>
          <w:szCs w:val="24"/>
        </w:rPr>
        <w:t>case</w:t>
      </w:r>
      <w:commentRangeEnd w:id="131"/>
      <w:r w:rsidR="00B92B37">
        <w:rPr>
          <w:rStyle w:val="CommentReference"/>
        </w:rPr>
        <w:commentReference w:id="131"/>
      </w:r>
      <w:r w:rsidR="00680E40" w:rsidRPr="00993CBE">
        <w:rPr>
          <w:sz w:val="24"/>
          <w:szCs w:val="24"/>
        </w:rPr>
        <w:t>.</w:t>
      </w:r>
      <w:r w:rsidR="00632195" w:rsidRPr="00993CBE">
        <w:rPr>
          <w:rStyle w:val="FootnoteReference"/>
          <w:sz w:val="24"/>
          <w:szCs w:val="24"/>
        </w:rPr>
        <w:footnoteReference w:id="7"/>
      </w:r>
      <w:r w:rsidR="00066A96" w:rsidRPr="00993CBE">
        <w:rPr>
          <w:sz w:val="24"/>
          <w:szCs w:val="24"/>
        </w:rPr>
        <w:t xml:space="preserve"> </w:t>
      </w:r>
      <w:ins w:id="134" w:author="Andrew Huff" w:date="2015-03-19T18:33:00Z">
        <w:r w:rsidR="00BD5F93">
          <w:rPr>
            <w:sz w:val="24"/>
            <w:szCs w:val="24"/>
          </w:rPr>
          <w:t>For these reasons,</w:t>
        </w:r>
      </w:ins>
      <w:ins w:id="135" w:author="Andrew Huff" w:date="2015-03-19T18:34:00Z">
        <w:r w:rsidR="00BD5F93">
          <w:rPr>
            <w:sz w:val="24"/>
            <w:szCs w:val="24"/>
          </w:rPr>
          <w:t xml:space="preserve"> m</w:t>
        </w:r>
      </w:ins>
      <w:del w:id="136" w:author="Andrew Huff" w:date="2015-03-19T18:33:00Z">
        <w:r w:rsidR="00A52C02" w:rsidDel="00BD5F93">
          <w:rPr>
            <w:sz w:val="24"/>
            <w:szCs w:val="24"/>
          </w:rPr>
          <w:delText>M</w:delText>
        </w:r>
      </w:del>
      <w:r w:rsidR="007B4308" w:rsidRPr="00993CBE">
        <w:rPr>
          <w:sz w:val="24"/>
          <w:szCs w:val="24"/>
        </w:rPr>
        <w:t>ore e</w:t>
      </w:r>
      <w:r w:rsidR="00732EE3" w:rsidRPr="00993CBE">
        <w:rPr>
          <w:sz w:val="24"/>
          <w:szCs w:val="24"/>
        </w:rPr>
        <w:t xml:space="preserve">ffective global disease surveillance is desperately needed. </w:t>
      </w:r>
    </w:p>
    <w:p w14:paraId="50EED50D" w14:textId="43EFC2CA" w:rsidR="007E461D" w:rsidRPr="00993CBE" w:rsidRDefault="00D84DAB">
      <w:pPr>
        <w:pStyle w:val="normal0"/>
        <w:ind w:firstLine="720"/>
        <w:rPr>
          <w:sz w:val="24"/>
          <w:szCs w:val="24"/>
        </w:rPr>
      </w:pPr>
      <w:commentRangeStart w:id="137"/>
      <w:r w:rsidRPr="00993CBE">
        <w:rPr>
          <w:sz w:val="24"/>
          <w:szCs w:val="24"/>
        </w:rPr>
        <w:t>Tra</w:t>
      </w:r>
      <w:commentRangeStart w:id="138"/>
      <w:r w:rsidRPr="00993CBE">
        <w:rPr>
          <w:sz w:val="24"/>
          <w:szCs w:val="24"/>
        </w:rPr>
        <w:t xml:space="preserve">ditional disease surveillance relies on the transmission of epidemiologic information through </w:t>
      </w:r>
      <w:commentRangeStart w:id="139"/>
      <w:r w:rsidRPr="00993CBE">
        <w:rPr>
          <w:sz w:val="24"/>
          <w:szCs w:val="24"/>
        </w:rPr>
        <w:t xml:space="preserve">public health infrastructure. </w:t>
      </w:r>
      <w:commentRangeEnd w:id="139"/>
      <w:r w:rsidR="00D474F7">
        <w:rPr>
          <w:rStyle w:val="CommentReference"/>
        </w:rPr>
        <w:commentReference w:id="139"/>
      </w:r>
      <w:r w:rsidRPr="00993CBE">
        <w:rPr>
          <w:sz w:val="24"/>
          <w:szCs w:val="24"/>
        </w:rPr>
        <w:t xml:space="preserve">This </w:t>
      </w:r>
      <w:commentRangeStart w:id="140"/>
      <w:r w:rsidRPr="00993CBE">
        <w:rPr>
          <w:sz w:val="24"/>
          <w:szCs w:val="24"/>
        </w:rPr>
        <w:t xml:space="preserve">robust system </w:t>
      </w:r>
      <w:commentRangeEnd w:id="140"/>
      <w:r w:rsidR="00D474F7">
        <w:rPr>
          <w:rStyle w:val="CommentReference"/>
        </w:rPr>
        <w:commentReference w:id="140"/>
      </w:r>
      <w:r w:rsidRPr="00993CBE">
        <w:rPr>
          <w:sz w:val="24"/>
          <w:szCs w:val="24"/>
        </w:rPr>
        <w:t xml:space="preserve">leverages enormous epidemiologic expertise, extensive public health communication networks, and increasingly sophisticated laboratory testing, to detect, report and identify disease outbreaks. </w:t>
      </w:r>
      <w:commentRangeEnd w:id="138"/>
      <w:r w:rsidR="00D474F7">
        <w:rPr>
          <w:rStyle w:val="CommentReference"/>
        </w:rPr>
        <w:commentReference w:id="138"/>
      </w:r>
      <w:r w:rsidRPr="00993CBE">
        <w:rPr>
          <w:sz w:val="24"/>
          <w:szCs w:val="24"/>
        </w:rPr>
        <w:t xml:space="preserve">Despite the power of traditional disease surveillance, it is often hampered by the heterogeneous quality </w:t>
      </w:r>
      <w:commentRangeStart w:id="141"/>
      <w:r w:rsidRPr="00993CBE">
        <w:rPr>
          <w:sz w:val="24"/>
          <w:szCs w:val="24"/>
        </w:rPr>
        <w:t xml:space="preserve">of regional </w:t>
      </w:r>
      <w:commentRangeStart w:id="142"/>
      <w:r w:rsidRPr="00993CBE">
        <w:rPr>
          <w:sz w:val="24"/>
          <w:szCs w:val="24"/>
        </w:rPr>
        <w:t>healthcare infrastructure</w:t>
      </w:r>
      <w:commentRangeEnd w:id="142"/>
      <w:r w:rsidR="00B45161">
        <w:rPr>
          <w:rStyle w:val="CommentReference"/>
        </w:rPr>
        <w:commentReference w:id="142"/>
      </w:r>
      <w:r w:rsidRPr="00993CBE">
        <w:rPr>
          <w:sz w:val="24"/>
          <w:szCs w:val="24"/>
        </w:rPr>
        <w:t>, international discrepancies in reporting procedures, and the influence of political and economic interests</w:t>
      </w:r>
      <w:r w:rsidR="00680E40" w:rsidRPr="00993CBE">
        <w:rPr>
          <w:sz w:val="24"/>
          <w:szCs w:val="24"/>
        </w:rPr>
        <w:t>.</w:t>
      </w:r>
      <w:r w:rsidR="00632195" w:rsidRPr="00993CBE">
        <w:rPr>
          <w:rStyle w:val="FootnoteReference"/>
          <w:sz w:val="24"/>
          <w:szCs w:val="24"/>
        </w:rPr>
        <w:footnoteReference w:id="8"/>
      </w:r>
      <w:r w:rsidRPr="00993CBE">
        <w:rPr>
          <w:sz w:val="24"/>
          <w:szCs w:val="24"/>
        </w:rPr>
        <w:t xml:space="preserve"> </w:t>
      </w:r>
      <w:commentRangeEnd w:id="141"/>
      <w:r w:rsidR="00B45161">
        <w:rPr>
          <w:rStyle w:val="CommentReference"/>
        </w:rPr>
        <w:commentReference w:id="141"/>
      </w:r>
    </w:p>
    <w:p w14:paraId="757021A5" w14:textId="68E3D4E8" w:rsidR="007E461D" w:rsidRPr="00993CBE" w:rsidRDefault="00D84DAB">
      <w:pPr>
        <w:pStyle w:val="normal0"/>
        <w:ind w:firstLine="720"/>
        <w:rPr>
          <w:sz w:val="24"/>
          <w:szCs w:val="24"/>
        </w:rPr>
      </w:pPr>
      <w:r w:rsidRPr="00993CBE">
        <w:rPr>
          <w:sz w:val="24"/>
          <w:szCs w:val="24"/>
        </w:rPr>
        <w:t>The burgeoning field of Digital Disease Det</w:t>
      </w:r>
      <w:r w:rsidR="00451605" w:rsidRPr="00993CBE">
        <w:rPr>
          <w:sz w:val="24"/>
          <w:szCs w:val="24"/>
        </w:rPr>
        <w:t>ection (DDD) uses computer and I</w:t>
      </w:r>
      <w:r w:rsidRPr="00993CBE">
        <w:rPr>
          <w:sz w:val="24"/>
          <w:szCs w:val="24"/>
        </w:rPr>
        <w:t>nternet technologies to complement traditional disease surveilla</w:t>
      </w:r>
      <w:r w:rsidR="00DE7726" w:rsidRPr="00993CBE">
        <w:rPr>
          <w:sz w:val="24"/>
          <w:szCs w:val="24"/>
        </w:rPr>
        <w:t xml:space="preserve">nce. DDD tools </w:t>
      </w:r>
      <w:r w:rsidR="00A52C02" w:rsidRPr="00993CBE">
        <w:rPr>
          <w:sz w:val="24"/>
          <w:szCs w:val="24"/>
        </w:rPr>
        <w:t xml:space="preserve">are developed to help solve a diverse array of surveillance problems. </w:t>
      </w:r>
      <w:r w:rsidR="00A52C02">
        <w:rPr>
          <w:sz w:val="24"/>
          <w:szCs w:val="24"/>
        </w:rPr>
        <w:t xml:space="preserve">Commonly, DDD tools apply </w:t>
      </w:r>
      <w:r w:rsidR="009F3B20">
        <w:rPr>
          <w:sz w:val="24"/>
          <w:szCs w:val="24"/>
        </w:rPr>
        <w:t>NLP</w:t>
      </w:r>
      <w:r w:rsidR="00A52C02">
        <w:rPr>
          <w:sz w:val="24"/>
          <w:szCs w:val="24"/>
        </w:rPr>
        <w:t xml:space="preserve"> and machine learning algorithms to perform automated disease threat surveillance of traditional and non-traditional data sources. </w:t>
      </w:r>
      <w:r w:rsidR="00E464AE" w:rsidRPr="00993CBE">
        <w:rPr>
          <w:sz w:val="24"/>
          <w:szCs w:val="24"/>
        </w:rPr>
        <w:t>P</w:t>
      </w:r>
      <w:r w:rsidRPr="00993CBE">
        <w:rPr>
          <w:sz w:val="24"/>
          <w:szCs w:val="24"/>
        </w:rPr>
        <w:t>rominent examples of DDD tools include the Global Public Health Intelligence Network (GPHEN)</w:t>
      </w:r>
      <w:r w:rsidR="00191907" w:rsidRPr="00993CBE">
        <w:rPr>
          <w:rStyle w:val="FootnoteReference"/>
          <w:sz w:val="24"/>
          <w:szCs w:val="24"/>
        </w:rPr>
        <w:footnoteReference w:id="9"/>
      </w:r>
      <w:r w:rsidRPr="00993CBE">
        <w:rPr>
          <w:sz w:val="24"/>
          <w:szCs w:val="24"/>
        </w:rPr>
        <w:t xml:space="preserve">, </w:t>
      </w:r>
      <w:proofErr w:type="spellStart"/>
      <w:r w:rsidRPr="00993CBE">
        <w:rPr>
          <w:sz w:val="24"/>
          <w:szCs w:val="24"/>
        </w:rPr>
        <w:t>PulseNet</w:t>
      </w:r>
      <w:proofErr w:type="spellEnd"/>
      <w:r w:rsidR="00680E40" w:rsidRPr="00993CBE">
        <w:rPr>
          <w:sz w:val="24"/>
          <w:szCs w:val="24"/>
        </w:rPr>
        <w:t>,</w:t>
      </w:r>
      <w:r w:rsidR="00191907" w:rsidRPr="00993CBE">
        <w:rPr>
          <w:rStyle w:val="FootnoteReference"/>
          <w:sz w:val="24"/>
          <w:szCs w:val="24"/>
        </w:rPr>
        <w:footnoteReference w:id="10"/>
      </w:r>
      <w:r w:rsidRPr="00993CBE">
        <w:rPr>
          <w:sz w:val="24"/>
          <w:szCs w:val="24"/>
        </w:rPr>
        <w:t xml:space="preserve"> HealthMap</w:t>
      </w:r>
      <w:r w:rsidR="00680E40" w:rsidRPr="00993CBE">
        <w:rPr>
          <w:sz w:val="24"/>
          <w:szCs w:val="24"/>
        </w:rPr>
        <w:t>,</w:t>
      </w:r>
      <w:r w:rsidR="00191907" w:rsidRPr="00993CBE">
        <w:rPr>
          <w:rStyle w:val="FootnoteReference"/>
          <w:sz w:val="24"/>
          <w:szCs w:val="24"/>
        </w:rPr>
        <w:footnoteReference w:id="11"/>
      </w:r>
      <w:r w:rsidRPr="00993CBE">
        <w:rPr>
          <w:sz w:val="24"/>
          <w:szCs w:val="24"/>
        </w:rPr>
        <w:t xml:space="preserve"> Argus</w:t>
      </w:r>
      <w:r w:rsidR="00680E40" w:rsidRPr="00993CBE">
        <w:rPr>
          <w:sz w:val="24"/>
          <w:szCs w:val="24"/>
        </w:rPr>
        <w:t>,</w:t>
      </w:r>
      <w:r w:rsidR="00191907" w:rsidRPr="00993CBE">
        <w:rPr>
          <w:rStyle w:val="FootnoteReference"/>
          <w:sz w:val="24"/>
          <w:szCs w:val="24"/>
        </w:rPr>
        <w:footnoteReference w:id="12"/>
      </w:r>
      <w:r w:rsidRPr="00993CBE">
        <w:rPr>
          <w:sz w:val="24"/>
          <w:szCs w:val="24"/>
        </w:rPr>
        <w:t xml:space="preserve"> </w:t>
      </w:r>
      <w:proofErr w:type="spellStart"/>
      <w:r w:rsidRPr="00993CBE">
        <w:rPr>
          <w:sz w:val="24"/>
          <w:szCs w:val="24"/>
        </w:rPr>
        <w:t>BioCaster</w:t>
      </w:r>
      <w:proofErr w:type="spellEnd"/>
      <w:r w:rsidR="00680E40" w:rsidRPr="00993CBE">
        <w:rPr>
          <w:sz w:val="24"/>
          <w:szCs w:val="24"/>
        </w:rPr>
        <w:t>,</w:t>
      </w:r>
      <w:r w:rsidR="00191907" w:rsidRPr="00993CBE">
        <w:rPr>
          <w:rStyle w:val="FootnoteReference"/>
          <w:sz w:val="24"/>
          <w:szCs w:val="24"/>
        </w:rPr>
        <w:footnoteReference w:id="13"/>
      </w:r>
      <w:r w:rsidRPr="00993CBE">
        <w:rPr>
          <w:sz w:val="24"/>
          <w:szCs w:val="24"/>
        </w:rPr>
        <w:t xml:space="preserve"> and the Global Early Warning System for Major Animal Diseases Including </w:t>
      </w:r>
      <w:proofErr w:type="spellStart"/>
      <w:r w:rsidRPr="00993CBE">
        <w:rPr>
          <w:sz w:val="24"/>
          <w:szCs w:val="24"/>
        </w:rPr>
        <w:t>Zoonoses</w:t>
      </w:r>
      <w:proofErr w:type="spellEnd"/>
      <w:r w:rsidRPr="00993CBE">
        <w:rPr>
          <w:sz w:val="24"/>
          <w:szCs w:val="24"/>
        </w:rPr>
        <w:t xml:space="preserve"> (GLEWS)</w:t>
      </w:r>
      <w:r w:rsidR="00680E40" w:rsidRPr="00993CBE">
        <w:rPr>
          <w:sz w:val="24"/>
          <w:szCs w:val="24"/>
        </w:rPr>
        <w:t>.</w:t>
      </w:r>
      <w:r w:rsidR="00680E40" w:rsidRPr="00993CBE">
        <w:rPr>
          <w:rStyle w:val="FootnoteReference"/>
          <w:sz w:val="24"/>
          <w:szCs w:val="24"/>
        </w:rPr>
        <w:footnoteReference w:id="14"/>
      </w:r>
      <w:r w:rsidRPr="00993CBE">
        <w:rPr>
          <w:sz w:val="24"/>
          <w:szCs w:val="24"/>
        </w:rPr>
        <w:t xml:space="preserve"> </w:t>
      </w:r>
    </w:p>
    <w:commentRangeEnd w:id="137"/>
    <w:p w14:paraId="69C7B38C" w14:textId="77777777" w:rsidR="000E6EE5" w:rsidRPr="00993CBE" w:rsidRDefault="00D12CCF">
      <w:pPr>
        <w:pStyle w:val="normal0"/>
        <w:rPr>
          <w:sz w:val="24"/>
          <w:szCs w:val="24"/>
        </w:rPr>
      </w:pPr>
      <w:r>
        <w:rPr>
          <w:rStyle w:val="CommentReference"/>
        </w:rPr>
        <w:commentReference w:id="137"/>
      </w:r>
    </w:p>
    <w:p w14:paraId="2D3FDE66" w14:textId="77777777" w:rsidR="005033DD" w:rsidRPr="00993CBE" w:rsidRDefault="00D84DAB" w:rsidP="005033DD">
      <w:pPr>
        <w:pStyle w:val="normal0"/>
        <w:rPr>
          <w:i/>
          <w:color w:val="008000"/>
          <w:sz w:val="24"/>
          <w:szCs w:val="24"/>
        </w:rPr>
      </w:pPr>
      <w:r w:rsidRPr="00993CBE">
        <w:rPr>
          <w:b/>
          <w:i/>
          <w:color w:val="008000"/>
          <w:sz w:val="24"/>
          <w:szCs w:val="24"/>
        </w:rPr>
        <w:t>Problem</w:t>
      </w:r>
      <w:r w:rsidR="000E6EE5" w:rsidRPr="00993CBE">
        <w:rPr>
          <w:i/>
          <w:color w:val="008000"/>
          <w:sz w:val="24"/>
          <w:szCs w:val="24"/>
        </w:rPr>
        <w:tab/>
      </w:r>
    </w:p>
    <w:p w14:paraId="6446E0A4" w14:textId="4D776BBF" w:rsidR="00A56E3F" w:rsidRPr="00993CBE" w:rsidRDefault="005033DD" w:rsidP="00A06CF1">
      <w:pPr>
        <w:pStyle w:val="normal0"/>
        <w:ind w:firstLine="720"/>
        <w:rPr>
          <w:sz w:val="24"/>
          <w:szCs w:val="24"/>
        </w:rPr>
      </w:pPr>
      <w:r w:rsidRPr="00993CBE">
        <w:rPr>
          <w:sz w:val="24"/>
          <w:szCs w:val="24"/>
        </w:rPr>
        <w:t>DDD is an innovative, but</w:t>
      </w:r>
      <w:r w:rsidR="00A06CF1" w:rsidRPr="00993CBE">
        <w:rPr>
          <w:sz w:val="24"/>
          <w:szCs w:val="24"/>
        </w:rPr>
        <w:t xml:space="preserve"> innately challenging f</w:t>
      </w:r>
      <w:r w:rsidR="00775D4A" w:rsidRPr="00993CBE">
        <w:rPr>
          <w:sz w:val="24"/>
          <w:szCs w:val="24"/>
        </w:rPr>
        <w:t>ield</w:t>
      </w:r>
      <w:r w:rsidR="00DC07FA" w:rsidRPr="00993CBE">
        <w:rPr>
          <w:sz w:val="24"/>
          <w:szCs w:val="24"/>
        </w:rPr>
        <w:t xml:space="preserve">. Although, </w:t>
      </w:r>
      <w:r w:rsidR="00203ED7">
        <w:rPr>
          <w:sz w:val="24"/>
          <w:szCs w:val="24"/>
        </w:rPr>
        <w:t>the quantity of digital information is immense,</w:t>
      </w:r>
      <w:r w:rsidR="00DC07FA" w:rsidRPr="00993CBE">
        <w:rPr>
          <w:sz w:val="24"/>
          <w:szCs w:val="24"/>
        </w:rPr>
        <w:t xml:space="preserve"> the signal to noise ratio is very low</w:t>
      </w:r>
      <w:r w:rsidR="00775D4A" w:rsidRPr="00993CBE">
        <w:rPr>
          <w:sz w:val="24"/>
          <w:szCs w:val="24"/>
        </w:rPr>
        <w:t>.</w:t>
      </w:r>
      <w:r w:rsidR="00A06CF1" w:rsidRPr="00993CBE">
        <w:rPr>
          <w:sz w:val="24"/>
          <w:szCs w:val="24"/>
        </w:rPr>
        <w:t xml:space="preserve"> </w:t>
      </w:r>
      <w:r w:rsidR="00203ED7">
        <w:rPr>
          <w:sz w:val="24"/>
          <w:szCs w:val="24"/>
        </w:rPr>
        <w:t>To curate data sources for epidemiologically significant information, like disease or spatial content, m</w:t>
      </w:r>
      <w:r w:rsidR="007C14DF" w:rsidRPr="00993CBE">
        <w:rPr>
          <w:sz w:val="24"/>
          <w:szCs w:val="24"/>
        </w:rPr>
        <w:t xml:space="preserve">any </w:t>
      </w:r>
      <w:r w:rsidR="003F510E">
        <w:rPr>
          <w:sz w:val="24"/>
          <w:szCs w:val="24"/>
        </w:rPr>
        <w:t xml:space="preserve">DDD tools </w:t>
      </w:r>
      <w:r w:rsidR="00B1508A">
        <w:rPr>
          <w:sz w:val="24"/>
          <w:szCs w:val="24"/>
        </w:rPr>
        <w:t>require substantial</w:t>
      </w:r>
      <w:r w:rsidR="00590005" w:rsidRPr="00993CBE">
        <w:rPr>
          <w:sz w:val="24"/>
          <w:szCs w:val="24"/>
        </w:rPr>
        <w:t xml:space="preserve"> human resources. This dependency </w:t>
      </w:r>
      <w:r w:rsidR="007C14DF" w:rsidRPr="00993CBE">
        <w:rPr>
          <w:sz w:val="24"/>
          <w:szCs w:val="24"/>
        </w:rPr>
        <w:t xml:space="preserve">may be rate </w:t>
      </w:r>
      <w:r w:rsidR="007C14DF" w:rsidRPr="00993CBE">
        <w:rPr>
          <w:sz w:val="24"/>
          <w:szCs w:val="24"/>
        </w:rPr>
        <w:lastRenderedPageBreak/>
        <w:t xml:space="preserve">limiting and </w:t>
      </w:r>
      <w:r w:rsidR="00590005" w:rsidRPr="00993CBE">
        <w:rPr>
          <w:sz w:val="24"/>
          <w:szCs w:val="24"/>
        </w:rPr>
        <w:t xml:space="preserve">makes it difficult to provide disease detection </w:t>
      </w:r>
      <w:r w:rsidR="00B1508A">
        <w:rPr>
          <w:sz w:val="24"/>
          <w:szCs w:val="24"/>
        </w:rPr>
        <w:t xml:space="preserve">that is </w:t>
      </w:r>
      <w:r w:rsidR="00590005" w:rsidRPr="00993CBE">
        <w:rPr>
          <w:sz w:val="24"/>
          <w:szCs w:val="24"/>
        </w:rPr>
        <w:t>superior to traditional surveillance</w:t>
      </w:r>
      <w:r w:rsidR="00B1508A">
        <w:rPr>
          <w:sz w:val="24"/>
          <w:szCs w:val="24"/>
        </w:rPr>
        <w:t xml:space="preserve"> systems</w:t>
      </w:r>
      <w:r w:rsidR="00590005" w:rsidRPr="00993CBE">
        <w:rPr>
          <w:sz w:val="24"/>
          <w:szCs w:val="24"/>
        </w:rPr>
        <w:t xml:space="preserve">. </w:t>
      </w:r>
      <w:r w:rsidR="007C14DF" w:rsidRPr="00993CBE">
        <w:rPr>
          <w:sz w:val="24"/>
          <w:szCs w:val="24"/>
        </w:rPr>
        <w:t xml:space="preserve">Conversely, some </w:t>
      </w:r>
      <w:r w:rsidR="00B1508A">
        <w:rPr>
          <w:sz w:val="24"/>
          <w:szCs w:val="24"/>
        </w:rPr>
        <w:t xml:space="preserve">DDD tools </w:t>
      </w:r>
      <w:r w:rsidR="00EA3D58" w:rsidRPr="00993CBE">
        <w:rPr>
          <w:sz w:val="24"/>
          <w:szCs w:val="24"/>
        </w:rPr>
        <w:t xml:space="preserve">make extensive use of NLP </w:t>
      </w:r>
      <w:r w:rsidR="00AC0121" w:rsidRPr="00993CBE">
        <w:rPr>
          <w:sz w:val="24"/>
          <w:szCs w:val="24"/>
        </w:rPr>
        <w:t xml:space="preserve">or </w:t>
      </w:r>
      <w:r w:rsidR="00EA3D58" w:rsidRPr="00993CBE">
        <w:rPr>
          <w:sz w:val="24"/>
          <w:szCs w:val="24"/>
        </w:rPr>
        <w:t>machine learning algorithms</w:t>
      </w:r>
      <w:r w:rsidR="00DC07FA" w:rsidRPr="00993CBE">
        <w:rPr>
          <w:sz w:val="24"/>
          <w:szCs w:val="24"/>
        </w:rPr>
        <w:t xml:space="preserve"> to predict disease risk</w:t>
      </w:r>
      <w:r w:rsidR="00AC0121" w:rsidRPr="00993CBE">
        <w:rPr>
          <w:sz w:val="24"/>
          <w:szCs w:val="24"/>
        </w:rPr>
        <w:t>,</w:t>
      </w:r>
      <w:r w:rsidR="007C14DF" w:rsidRPr="00993CBE">
        <w:rPr>
          <w:sz w:val="24"/>
          <w:szCs w:val="24"/>
        </w:rPr>
        <w:t xml:space="preserve"> </w:t>
      </w:r>
      <w:commentRangeStart w:id="143"/>
      <w:commentRangeStart w:id="144"/>
      <w:r w:rsidR="00AC0121" w:rsidRPr="00993CBE">
        <w:rPr>
          <w:sz w:val="24"/>
          <w:szCs w:val="24"/>
        </w:rPr>
        <w:t xml:space="preserve">but do not incorporate sufficient </w:t>
      </w:r>
      <w:r w:rsidR="00775D4A" w:rsidRPr="00993CBE">
        <w:rPr>
          <w:sz w:val="24"/>
          <w:szCs w:val="24"/>
        </w:rPr>
        <w:t>epidemiolo</w:t>
      </w:r>
      <w:r w:rsidR="00AC0121" w:rsidRPr="00993CBE">
        <w:rPr>
          <w:sz w:val="24"/>
          <w:szCs w:val="24"/>
        </w:rPr>
        <w:t>gical, or clinical expertise</w:t>
      </w:r>
      <w:commentRangeEnd w:id="143"/>
      <w:r w:rsidR="004611A9">
        <w:rPr>
          <w:rStyle w:val="CommentReference"/>
        </w:rPr>
        <w:commentReference w:id="143"/>
      </w:r>
      <w:commentRangeEnd w:id="144"/>
      <w:r w:rsidR="004611A9">
        <w:rPr>
          <w:rStyle w:val="CommentReference"/>
        </w:rPr>
        <w:commentReference w:id="144"/>
      </w:r>
      <w:r w:rsidR="00775D4A" w:rsidRPr="00993CBE">
        <w:rPr>
          <w:sz w:val="24"/>
          <w:szCs w:val="24"/>
        </w:rPr>
        <w:t>.</w:t>
      </w:r>
      <w:r w:rsidR="00AC0121" w:rsidRPr="00993CBE">
        <w:rPr>
          <w:sz w:val="24"/>
          <w:szCs w:val="24"/>
        </w:rPr>
        <w:t xml:space="preserve"> </w:t>
      </w:r>
      <w:commentRangeStart w:id="145"/>
      <w:r w:rsidR="00AC0121" w:rsidRPr="00993CBE">
        <w:rPr>
          <w:sz w:val="24"/>
          <w:szCs w:val="24"/>
        </w:rPr>
        <w:t>This has led to inaccurate pre</w:t>
      </w:r>
      <w:r w:rsidR="008B624B" w:rsidRPr="00993CBE">
        <w:rPr>
          <w:sz w:val="24"/>
          <w:szCs w:val="24"/>
        </w:rPr>
        <w:t xml:space="preserve">dictions of disease risk with </w:t>
      </w:r>
      <w:r w:rsidR="00AC0121" w:rsidRPr="00993CBE">
        <w:rPr>
          <w:sz w:val="24"/>
          <w:szCs w:val="24"/>
        </w:rPr>
        <w:t>potentia</w:t>
      </w:r>
      <w:r w:rsidR="00EA3D58" w:rsidRPr="00993CBE">
        <w:rPr>
          <w:sz w:val="24"/>
          <w:szCs w:val="24"/>
        </w:rPr>
        <w:t>lly dangerous i</w:t>
      </w:r>
      <w:r w:rsidR="00B41251" w:rsidRPr="00993CBE">
        <w:rPr>
          <w:sz w:val="24"/>
          <w:szCs w:val="24"/>
        </w:rPr>
        <w:t xml:space="preserve">mplications (9). </w:t>
      </w:r>
      <w:commentRangeEnd w:id="145"/>
      <w:r w:rsidR="004611A9">
        <w:rPr>
          <w:rStyle w:val="CommentReference"/>
        </w:rPr>
        <w:commentReference w:id="145"/>
      </w:r>
      <w:r w:rsidR="00DC07FA" w:rsidRPr="00993CBE">
        <w:rPr>
          <w:sz w:val="24"/>
          <w:szCs w:val="24"/>
        </w:rPr>
        <w:t xml:space="preserve">DDD tools </w:t>
      </w:r>
      <w:r w:rsidR="002458C2" w:rsidRPr="00993CBE">
        <w:rPr>
          <w:sz w:val="24"/>
          <w:szCs w:val="24"/>
        </w:rPr>
        <w:t xml:space="preserve">that </w:t>
      </w:r>
      <w:r w:rsidR="00B1508A">
        <w:rPr>
          <w:sz w:val="24"/>
          <w:szCs w:val="24"/>
        </w:rPr>
        <w:t xml:space="preserve">do not circumvent health analysts, and </w:t>
      </w:r>
      <w:r w:rsidR="002458C2" w:rsidRPr="00993CBE">
        <w:rPr>
          <w:sz w:val="24"/>
          <w:szCs w:val="24"/>
        </w:rPr>
        <w:t xml:space="preserve">enable </w:t>
      </w:r>
      <w:r w:rsidR="00DC07FA" w:rsidRPr="00993CBE">
        <w:rPr>
          <w:sz w:val="24"/>
          <w:szCs w:val="24"/>
        </w:rPr>
        <w:t xml:space="preserve">public health analysts to </w:t>
      </w:r>
      <w:r w:rsidR="002458C2" w:rsidRPr="00993CBE">
        <w:rPr>
          <w:sz w:val="24"/>
          <w:szCs w:val="24"/>
        </w:rPr>
        <w:t xml:space="preserve">examine digital sources more efficiently are critically needed. </w:t>
      </w:r>
    </w:p>
    <w:p w14:paraId="39F5BF13" w14:textId="77777777" w:rsidR="002458C2" w:rsidRPr="00993CBE" w:rsidRDefault="002458C2" w:rsidP="00A06CF1">
      <w:pPr>
        <w:pStyle w:val="normal0"/>
        <w:ind w:firstLine="720"/>
        <w:rPr>
          <w:sz w:val="24"/>
          <w:szCs w:val="24"/>
        </w:rPr>
      </w:pPr>
    </w:p>
    <w:p w14:paraId="2FD52741" w14:textId="72C229AE" w:rsidR="007E461D" w:rsidRPr="00993CBE" w:rsidRDefault="002458C2">
      <w:pPr>
        <w:pStyle w:val="normal0"/>
        <w:rPr>
          <w:b/>
          <w:i/>
          <w:color w:val="008000"/>
          <w:sz w:val="24"/>
          <w:szCs w:val="24"/>
        </w:rPr>
      </w:pPr>
      <w:commentRangeStart w:id="146"/>
      <w:r w:rsidRPr="00993CBE">
        <w:rPr>
          <w:b/>
          <w:i/>
          <w:color w:val="008000"/>
          <w:sz w:val="24"/>
          <w:szCs w:val="24"/>
        </w:rPr>
        <w:t>Solution</w:t>
      </w:r>
    </w:p>
    <w:p w14:paraId="0E2F012E" w14:textId="3618B8A0" w:rsidR="00BD7082" w:rsidRPr="00993CBE" w:rsidRDefault="00BD7082" w:rsidP="00F34C31">
      <w:pPr>
        <w:pStyle w:val="normal0"/>
        <w:ind w:firstLine="720"/>
        <w:rPr>
          <w:sz w:val="24"/>
          <w:szCs w:val="24"/>
        </w:rPr>
      </w:pPr>
      <w:r w:rsidRPr="00993CBE">
        <w:rPr>
          <w:sz w:val="24"/>
          <w:szCs w:val="24"/>
        </w:rPr>
        <w:t xml:space="preserve">GRITS is a biosurveillance </w:t>
      </w:r>
      <w:r w:rsidR="00212448" w:rsidRPr="00993CBE">
        <w:rPr>
          <w:sz w:val="24"/>
          <w:szCs w:val="24"/>
        </w:rPr>
        <w:t>tool</w:t>
      </w:r>
      <w:r w:rsidRPr="00993CBE">
        <w:rPr>
          <w:sz w:val="24"/>
          <w:szCs w:val="24"/>
        </w:rPr>
        <w:t xml:space="preserve"> </w:t>
      </w:r>
      <w:r w:rsidR="00791754" w:rsidRPr="00993CBE">
        <w:rPr>
          <w:sz w:val="24"/>
          <w:szCs w:val="24"/>
        </w:rPr>
        <w:t xml:space="preserve">created </w:t>
      </w:r>
      <w:r w:rsidR="00791754" w:rsidRPr="00993CBE">
        <w:rPr>
          <w:sz w:val="24"/>
          <w:szCs w:val="24"/>
          <w:shd w:val="clear" w:color="auto" w:fill="FFFFFF"/>
        </w:rPr>
        <w:t>to monitor and analyz</w:t>
      </w:r>
      <w:r w:rsidR="00B1508A">
        <w:rPr>
          <w:sz w:val="24"/>
          <w:szCs w:val="24"/>
          <w:shd w:val="clear" w:color="auto" w:fill="FFFFFF"/>
        </w:rPr>
        <w:t>e</w:t>
      </w:r>
      <w:r w:rsidRPr="00993CBE">
        <w:rPr>
          <w:sz w:val="24"/>
          <w:szCs w:val="24"/>
          <w:shd w:val="clear" w:color="auto" w:fill="FFFFFF"/>
        </w:rPr>
        <w:t xml:space="preserve"> textual data sources (e.g., news articles, medical reports). GRITS </w:t>
      </w:r>
      <w:r w:rsidR="00DA0A0C" w:rsidRPr="00993CBE">
        <w:rPr>
          <w:sz w:val="24"/>
          <w:szCs w:val="24"/>
          <w:shd w:val="clear" w:color="auto" w:fill="FFFFFF"/>
        </w:rPr>
        <w:t xml:space="preserve">extracts </w:t>
      </w:r>
      <w:r w:rsidR="00DA0A0C" w:rsidRPr="00993CBE">
        <w:rPr>
          <w:sz w:val="24"/>
          <w:szCs w:val="24"/>
        </w:rPr>
        <w:t>critical epidemiologic information (e.g., case-counts, symptoms, pathogens, transmission types, hosts, dates, locations) from text</w:t>
      </w:r>
      <w:r w:rsidR="00DA0A0C" w:rsidRPr="00993CBE">
        <w:rPr>
          <w:sz w:val="24"/>
          <w:szCs w:val="24"/>
          <w:shd w:val="clear" w:color="auto" w:fill="FFFFFF"/>
        </w:rPr>
        <w:t xml:space="preserve"> and delivers ranked differential</w:t>
      </w:r>
      <w:r w:rsidR="00B1508A">
        <w:rPr>
          <w:sz w:val="24"/>
          <w:szCs w:val="24"/>
          <w:shd w:val="clear" w:color="auto" w:fill="FFFFFF"/>
        </w:rPr>
        <w:t xml:space="preserve"> diagnoses, helping make rapid infectious disease threat detection possible</w:t>
      </w:r>
      <w:r w:rsidRPr="00993CBE">
        <w:rPr>
          <w:sz w:val="24"/>
          <w:szCs w:val="24"/>
        </w:rPr>
        <w:t xml:space="preserve">. </w:t>
      </w:r>
      <w:commentRangeEnd w:id="146"/>
      <w:r w:rsidR="005D1390">
        <w:rPr>
          <w:rStyle w:val="CommentReference"/>
        </w:rPr>
        <w:commentReference w:id="146"/>
      </w:r>
      <w:r w:rsidRPr="00993CBE">
        <w:rPr>
          <w:sz w:val="24"/>
          <w:szCs w:val="24"/>
        </w:rPr>
        <w:t xml:space="preserve">GRITS </w:t>
      </w:r>
      <w:del w:id="147" w:author="Andrew Huff" w:date="2015-03-19T18:39:00Z">
        <w:r w:rsidR="00DA0A0C" w:rsidRPr="00993CBE" w:rsidDel="005D1390">
          <w:rPr>
            <w:sz w:val="24"/>
            <w:szCs w:val="24"/>
          </w:rPr>
          <w:delText xml:space="preserve">also </w:delText>
        </w:r>
      </w:del>
      <w:r w:rsidRPr="00993CBE">
        <w:rPr>
          <w:sz w:val="24"/>
          <w:szCs w:val="24"/>
        </w:rPr>
        <w:t>visualizes dise</w:t>
      </w:r>
      <w:r w:rsidR="00B1508A">
        <w:rPr>
          <w:sz w:val="24"/>
          <w:szCs w:val="24"/>
        </w:rPr>
        <w:t xml:space="preserve">ase occurrence on a timeline and </w:t>
      </w:r>
      <w:r w:rsidRPr="00993CBE">
        <w:rPr>
          <w:sz w:val="24"/>
          <w:szCs w:val="24"/>
        </w:rPr>
        <w:t xml:space="preserve">map, and provides links to similar and potentially related disease reports using a customizable search feature. </w:t>
      </w:r>
      <w:r w:rsidR="00442533" w:rsidRPr="00993CBE">
        <w:rPr>
          <w:sz w:val="24"/>
          <w:szCs w:val="24"/>
        </w:rPr>
        <w:t>GRITS is available through a web-</w:t>
      </w:r>
      <w:r w:rsidR="00993CBE" w:rsidRPr="00993CBE">
        <w:rPr>
          <w:sz w:val="24"/>
          <w:szCs w:val="24"/>
        </w:rPr>
        <w:t>application</w:t>
      </w:r>
      <w:r w:rsidR="00442533" w:rsidRPr="00993CBE">
        <w:rPr>
          <w:sz w:val="24"/>
          <w:szCs w:val="24"/>
        </w:rPr>
        <w:t xml:space="preserve"> for detailed analysis of specific text, and through an API</w:t>
      </w:r>
      <w:r w:rsidR="00212448" w:rsidRPr="00993CBE">
        <w:rPr>
          <w:sz w:val="24"/>
          <w:szCs w:val="24"/>
        </w:rPr>
        <w:t xml:space="preserve"> for rapid analysis of large collections of text</w:t>
      </w:r>
      <w:r w:rsidR="00B1508A">
        <w:rPr>
          <w:sz w:val="24"/>
          <w:szCs w:val="24"/>
        </w:rPr>
        <w:t>, and for integration with other applications</w:t>
      </w:r>
      <w:r w:rsidR="00212448" w:rsidRPr="00993CBE">
        <w:rPr>
          <w:sz w:val="24"/>
          <w:szCs w:val="24"/>
        </w:rPr>
        <w:t>.</w:t>
      </w:r>
      <w:r w:rsidR="00442533" w:rsidRPr="00993CBE">
        <w:rPr>
          <w:sz w:val="24"/>
          <w:szCs w:val="24"/>
        </w:rPr>
        <w:t xml:space="preserve"> </w:t>
      </w:r>
      <w:r w:rsidR="00212448" w:rsidRPr="00993CBE">
        <w:rPr>
          <w:sz w:val="24"/>
          <w:szCs w:val="24"/>
        </w:rPr>
        <w:t>GRITS is a flexible</w:t>
      </w:r>
      <w:ins w:id="148" w:author="Andrew Huff" w:date="2015-03-19T18:39:00Z">
        <w:r w:rsidR="005D1390">
          <w:rPr>
            <w:sz w:val="24"/>
            <w:szCs w:val="24"/>
          </w:rPr>
          <w:t xml:space="preserve"> and</w:t>
        </w:r>
      </w:ins>
      <w:del w:id="149" w:author="Andrew Huff" w:date="2015-03-19T18:39:00Z">
        <w:r w:rsidR="00212448" w:rsidRPr="00993CBE" w:rsidDel="005D1390">
          <w:rPr>
            <w:sz w:val="24"/>
            <w:szCs w:val="24"/>
          </w:rPr>
          <w:delText>,</w:delText>
        </w:r>
      </w:del>
      <w:r w:rsidR="00212448" w:rsidRPr="00993CBE">
        <w:rPr>
          <w:sz w:val="24"/>
          <w:szCs w:val="24"/>
        </w:rPr>
        <w:t xml:space="preserve"> p</w:t>
      </w:r>
      <w:commentRangeStart w:id="150"/>
      <w:r w:rsidR="00212448" w:rsidRPr="00993CBE">
        <w:rPr>
          <w:sz w:val="24"/>
          <w:szCs w:val="24"/>
        </w:rPr>
        <w:t>luripotent</w:t>
      </w:r>
      <w:commentRangeEnd w:id="150"/>
      <w:r w:rsidR="005D1390">
        <w:rPr>
          <w:rStyle w:val="CommentReference"/>
        </w:rPr>
        <w:commentReference w:id="150"/>
      </w:r>
      <w:r w:rsidR="00212448" w:rsidRPr="00993CBE">
        <w:rPr>
          <w:sz w:val="24"/>
          <w:szCs w:val="24"/>
        </w:rPr>
        <w:t xml:space="preserve"> tool that </w:t>
      </w:r>
      <w:r w:rsidR="00B1508A">
        <w:rPr>
          <w:sz w:val="24"/>
          <w:szCs w:val="24"/>
        </w:rPr>
        <w:t>can</w:t>
      </w:r>
      <w:r w:rsidR="00E1469C" w:rsidRPr="00993CBE">
        <w:rPr>
          <w:sz w:val="24"/>
          <w:szCs w:val="24"/>
        </w:rPr>
        <w:t xml:space="preserve"> be t</w:t>
      </w:r>
      <w:r w:rsidR="00212448" w:rsidRPr="00993CBE">
        <w:rPr>
          <w:sz w:val="24"/>
          <w:szCs w:val="24"/>
        </w:rPr>
        <w:t xml:space="preserve">ailored to address other </w:t>
      </w:r>
      <w:r w:rsidR="00E1469C" w:rsidRPr="00993CBE">
        <w:rPr>
          <w:sz w:val="24"/>
          <w:szCs w:val="24"/>
        </w:rPr>
        <w:t xml:space="preserve">surveillance </w:t>
      </w:r>
      <w:r w:rsidR="00212448" w:rsidRPr="00993CBE">
        <w:rPr>
          <w:sz w:val="24"/>
          <w:szCs w:val="24"/>
        </w:rPr>
        <w:t>needs</w:t>
      </w:r>
      <w:r w:rsidR="00E1469C" w:rsidRPr="00993CBE">
        <w:rPr>
          <w:sz w:val="24"/>
          <w:szCs w:val="24"/>
        </w:rPr>
        <w:t xml:space="preserve">. </w:t>
      </w:r>
    </w:p>
    <w:p w14:paraId="101DF182" w14:textId="77777777" w:rsidR="00791754" w:rsidRPr="00993CBE" w:rsidRDefault="00791754" w:rsidP="00A54592">
      <w:pPr>
        <w:pStyle w:val="normal0"/>
        <w:rPr>
          <w:sz w:val="24"/>
          <w:szCs w:val="24"/>
        </w:rPr>
      </w:pPr>
    </w:p>
    <w:p w14:paraId="67C6CBBC" w14:textId="1E9A3DE1" w:rsidR="00791754" w:rsidRPr="00993CBE" w:rsidRDefault="00DA0A0C" w:rsidP="00A54592">
      <w:pPr>
        <w:pStyle w:val="normal0"/>
        <w:rPr>
          <w:b/>
          <w:i/>
          <w:color w:val="008000"/>
          <w:sz w:val="24"/>
          <w:szCs w:val="24"/>
        </w:rPr>
      </w:pPr>
      <w:r w:rsidRPr="00993CBE">
        <w:rPr>
          <w:b/>
          <w:i/>
          <w:color w:val="008000"/>
          <w:sz w:val="24"/>
          <w:szCs w:val="24"/>
        </w:rPr>
        <w:t>Intended Audience</w:t>
      </w:r>
    </w:p>
    <w:p w14:paraId="3003D8A0" w14:textId="796D4F3B" w:rsidR="00DA0A0C" w:rsidRPr="00993CBE" w:rsidRDefault="00E1469C" w:rsidP="00D24407">
      <w:pPr>
        <w:ind w:firstLine="720"/>
        <w:rPr>
          <w:sz w:val="24"/>
          <w:szCs w:val="24"/>
        </w:rPr>
      </w:pPr>
      <w:r w:rsidRPr="00993CBE">
        <w:rPr>
          <w:sz w:val="24"/>
          <w:szCs w:val="24"/>
        </w:rPr>
        <w:t>GRITS is intended to serve</w:t>
      </w:r>
      <w:r w:rsidR="00DD3045" w:rsidRPr="00993CBE">
        <w:rPr>
          <w:sz w:val="24"/>
          <w:szCs w:val="24"/>
        </w:rPr>
        <w:t xml:space="preserve"> as a tool for</w:t>
      </w:r>
      <w:r w:rsidRPr="00993CBE">
        <w:rPr>
          <w:sz w:val="24"/>
          <w:szCs w:val="24"/>
        </w:rPr>
        <w:t xml:space="preserve"> publi</w:t>
      </w:r>
      <w:r w:rsidR="00DD3045" w:rsidRPr="00993CBE">
        <w:rPr>
          <w:sz w:val="24"/>
          <w:szCs w:val="24"/>
        </w:rPr>
        <w:t>c health</w:t>
      </w:r>
      <w:r w:rsidR="009C2D81" w:rsidRPr="00993CBE">
        <w:rPr>
          <w:sz w:val="24"/>
          <w:szCs w:val="24"/>
        </w:rPr>
        <w:t xml:space="preserve"> and </w:t>
      </w:r>
      <w:r w:rsidR="00DD3045" w:rsidRPr="00993CBE">
        <w:rPr>
          <w:sz w:val="24"/>
          <w:szCs w:val="24"/>
        </w:rPr>
        <w:t>military analysts</w:t>
      </w:r>
      <w:r w:rsidR="009C2D81" w:rsidRPr="00993CBE">
        <w:rPr>
          <w:sz w:val="24"/>
          <w:szCs w:val="24"/>
        </w:rPr>
        <w:t xml:space="preserve"> in their daily disease surveillance </w:t>
      </w:r>
      <w:r w:rsidRPr="00993CBE">
        <w:rPr>
          <w:sz w:val="24"/>
          <w:szCs w:val="24"/>
        </w:rPr>
        <w:t xml:space="preserve">efforts. </w:t>
      </w:r>
      <w:r w:rsidR="00B1508A">
        <w:rPr>
          <w:sz w:val="24"/>
          <w:szCs w:val="24"/>
        </w:rPr>
        <w:t>GRITS will serve</w:t>
      </w:r>
      <w:r w:rsidR="00D24407">
        <w:rPr>
          <w:sz w:val="24"/>
          <w:szCs w:val="24"/>
        </w:rPr>
        <w:t xml:space="preserve"> both individual users, through the web interface, and developers of </w:t>
      </w:r>
      <w:r w:rsidR="00B1508A">
        <w:rPr>
          <w:sz w:val="24"/>
          <w:szCs w:val="24"/>
        </w:rPr>
        <w:t>other surveillance applications</w:t>
      </w:r>
      <w:r w:rsidR="00D24407">
        <w:rPr>
          <w:sz w:val="24"/>
          <w:szCs w:val="24"/>
        </w:rPr>
        <w:t>, through a comprehensive diagnostic API.</w:t>
      </w:r>
      <w:r w:rsidR="00620BFD" w:rsidRPr="00993CBE">
        <w:rPr>
          <w:sz w:val="24"/>
          <w:szCs w:val="24"/>
        </w:rPr>
        <w:t xml:space="preserve"> </w:t>
      </w:r>
    </w:p>
    <w:p w14:paraId="7C7167AC" w14:textId="77777777" w:rsidR="00E1469C" w:rsidRPr="00993CBE" w:rsidRDefault="00E1469C" w:rsidP="00E1469C">
      <w:pPr>
        <w:pStyle w:val="normal0"/>
        <w:ind w:firstLine="720"/>
        <w:rPr>
          <w:sz w:val="24"/>
          <w:szCs w:val="24"/>
        </w:rPr>
      </w:pPr>
    </w:p>
    <w:p w14:paraId="1E44ACB8" w14:textId="7C35BF52" w:rsidR="00DA0A0C" w:rsidRPr="00993CBE" w:rsidRDefault="009140A4" w:rsidP="00A54592">
      <w:pPr>
        <w:pStyle w:val="normal0"/>
        <w:rPr>
          <w:b/>
          <w:i/>
          <w:color w:val="008000"/>
          <w:sz w:val="24"/>
          <w:szCs w:val="24"/>
        </w:rPr>
      </w:pPr>
      <w:r w:rsidRPr="00993CBE">
        <w:rPr>
          <w:b/>
          <w:i/>
          <w:color w:val="008000"/>
          <w:sz w:val="24"/>
          <w:szCs w:val="24"/>
        </w:rPr>
        <w:t xml:space="preserve">Components and </w:t>
      </w:r>
      <w:r w:rsidR="00DA0A0C" w:rsidRPr="00993CBE">
        <w:rPr>
          <w:b/>
          <w:i/>
          <w:color w:val="008000"/>
          <w:sz w:val="24"/>
          <w:szCs w:val="24"/>
        </w:rPr>
        <w:t>Features</w:t>
      </w:r>
    </w:p>
    <w:p w14:paraId="53BCAD34" w14:textId="7C55AE82" w:rsidR="00442533" w:rsidRPr="00993CBE" w:rsidRDefault="00212448" w:rsidP="00A54592">
      <w:pPr>
        <w:pStyle w:val="normal0"/>
        <w:rPr>
          <w:b/>
          <w:sz w:val="24"/>
          <w:szCs w:val="24"/>
        </w:rPr>
      </w:pPr>
      <w:r w:rsidRPr="00993CBE">
        <w:rPr>
          <w:b/>
          <w:sz w:val="24"/>
          <w:szCs w:val="24"/>
        </w:rPr>
        <w:t>GRITS Web-Application</w:t>
      </w:r>
    </w:p>
    <w:p w14:paraId="7190E434" w14:textId="04AF550E" w:rsidR="001E3AAD" w:rsidRPr="00993CBE" w:rsidRDefault="00212448" w:rsidP="001E3AAD">
      <w:pPr>
        <w:pStyle w:val="normal0"/>
        <w:rPr>
          <w:sz w:val="24"/>
          <w:szCs w:val="24"/>
        </w:rPr>
      </w:pPr>
      <w:r w:rsidRPr="00993CBE">
        <w:rPr>
          <w:sz w:val="24"/>
          <w:szCs w:val="24"/>
        </w:rPr>
        <w:tab/>
        <w:t xml:space="preserve">The GRITS web-application </w:t>
      </w:r>
      <w:r w:rsidR="00DF6857" w:rsidRPr="00993CBE">
        <w:rPr>
          <w:sz w:val="24"/>
          <w:szCs w:val="24"/>
        </w:rPr>
        <w:t>is a dynamic web-</w:t>
      </w:r>
      <w:r w:rsidR="001A142F" w:rsidRPr="00993CBE">
        <w:rPr>
          <w:sz w:val="24"/>
          <w:szCs w:val="24"/>
        </w:rPr>
        <w:t>interface</w:t>
      </w:r>
      <w:r w:rsidR="00DF6857" w:rsidRPr="00993CBE">
        <w:rPr>
          <w:sz w:val="24"/>
          <w:szCs w:val="24"/>
        </w:rPr>
        <w:t xml:space="preserve"> </w:t>
      </w:r>
      <w:r w:rsidR="00803F32" w:rsidRPr="00993CBE">
        <w:rPr>
          <w:sz w:val="24"/>
          <w:szCs w:val="24"/>
        </w:rPr>
        <w:t xml:space="preserve">for performing detailed analysis of </w:t>
      </w:r>
      <w:r w:rsidR="00993CBE" w:rsidRPr="00993CBE">
        <w:rPr>
          <w:sz w:val="24"/>
          <w:szCs w:val="24"/>
        </w:rPr>
        <w:t xml:space="preserve">a </w:t>
      </w:r>
      <w:r w:rsidR="00803F32" w:rsidRPr="00993CBE">
        <w:rPr>
          <w:sz w:val="24"/>
          <w:szCs w:val="24"/>
        </w:rPr>
        <w:t>text</w:t>
      </w:r>
      <w:r w:rsidR="00993CBE" w:rsidRPr="00993CBE">
        <w:rPr>
          <w:sz w:val="24"/>
          <w:szCs w:val="24"/>
        </w:rPr>
        <w:t xml:space="preserve"> sample</w:t>
      </w:r>
      <w:r w:rsidR="00803F32" w:rsidRPr="00993CBE">
        <w:rPr>
          <w:sz w:val="24"/>
          <w:szCs w:val="24"/>
        </w:rPr>
        <w:t xml:space="preserve">. </w:t>
      </w:r>
      <w:bookmarkStart w:id="151" w:name="_GoBack"/>
      <w:r w:rsidR="00803F32" w:rsidRPr="00993CBE">
        <w:rPr>
          <w:sz w:val="24"/>
          <w:szCs w:val="24"/>
        </w:rPr>
        <w:t xml:space="preserve">Through the web-application, user can submit </w:t>
      </w:r>
      <w:r w:rsidR="00993CBE" w:rsidRPr="00993CBE">
        <w:rPr>
          <w:sz w:val="24"/>
          <w:szCs w:val="24"/>
        </w:rPr>
        <w:t xml:space="preserve">a </w:t>
      </w:r>
      <w:r w:rsidR="00803F32" w:rsidRPr="00993CBE">
        <w:rPr>
          <w:sz w:val="24"/>
          <w:szCs w:val="24"/>
        </w:rPr>
        <w:t xml:space="preserve">text </w:t>
      </w:r>
      <w:r w:rsidR="00993CBE" w:rsidRPr="00993CBE">
        <w:rPr>
          <w:sz w:val="24"/>
          <w:szCs w:val="24"/>
        </w:rPr>
        <w:t xml:space="preserve">sample </w:t>
      </w:r>
      <w:r w:rsidR="00803F32" w:rsidRPr="00993CBE">
        <w:rPr>
          <w:sz w:val="24"/>
          <w:szCs w:val="24"/>
        </w:rPr>
        <w:t>to GRITS for analysis</w:t>
      </w:r>
      <w:r w:rsidR="001E3AAD" w:rsidRPr="00993CBE">
        <w:rPr>
          <w:sz w:val="24"/>
          <w:szCs w:val="24"/>
        </w:rPr>
        <w:t xml:space="preserve"> an</w:t>
      </w:r>
      <w:bookmarkEnd w:id="151"/>
      <w:r w:rsidR="001E3AAD" w:rsidRPr="00993CBE">
        <w:rPr>
          <w:sz w:val="24"/>
          <w:szCs w:val="24"/>
        </w:rPr>
        <w:t xml:space="preserve">d exploration, and can view the previous GRITS analyses they have conducted. </w:t>
      </w:r>
      <w:r w:rsidR="00424DD9" w:rsidRPr="00993CBE">
        <w:rPr>
          <w:sz w:val="24"/>
          <w:szCs w:val="24"/>
        </w:rPr>
        <w:t xml:space="preserve">Users can view a dynamic visualization </w:t>
      </w:r>
      <w:r w:rsidR="00993CBE" w:rsidRPr="00993CBE">
        <w:rPr>
          <w:sz w:val="24"/>
          <w:szCs w:val="24"/>
        </w:rPr>
        <w:t>of</w:t>
      </w:r>
      <w:r w:rsidR="00424DD9" w:rsidRPr="00993CBE">
        <w:rPr>
          <w:sz w:val="24"/>
          <w:szCs w:val="24"/>
        </w:rPr>
        <w:t xml:space="preserve"> </w:t>
      </w:r>
      <w:r w:rsidR="001E3AAD" w:rsidRPr="00993CBE">
        <w:rPr>
          <w:sz w:val="24"/>
          <w:szCs w:val="24"/>
        </w:rPr>
        <w:t xml:space="preserve">GRITS </w:t>
      </w:r>
      <w:r w:rsidR="00424DD9" w:rsidRPr="00993CBE">
        <w:rPr>
          <w:sz w:val="24"/>
          <w:szCs w:val="24"/>
        </w:rPr>
        <w:t xml:space="preserve">analyses through the </w:t>
      </w:r>
      <w:r w:rsidR="001E3AAD" w:rsidRPr="00993CBE">
        <w:rPr>
          <w:sz w:val="24"/>
          <w:szCs w:val="24"/>
        </w:rPr>
        <w:t>Diagnostic Dashboard</w:t>
      </w:r>
      <w:r w:rsidR="00993CBE" w:rsidRPr="00993CBE">
        <w:rPr>
          <w:sz w:val="24"/>
          <w:szCs w:val="24"/>
        </w:rPr>
        <w:t>, use the Find Similar Articles Feature</w:t>
      </w:r>
      <w:r w:rsidR="001E3AAD" w:rsidRPr="00993CBE">
        <w:rPr>
          <w:sz w:val="24"/>
          <w:szCs w:val="24"/>
        </w:rPr>
        <w:t xml:space="preserve"> to conduct customizable searches of a pre-analyzed article index for related reports</w:t>
      </w:r>
      <w:r w:rsidR="00993CBE" w:rsidRPr="00993CBE">
        <w:rPr>
          <w:sz w:val="24"/>
          <w:szCs w:val="24"/>
        </w:rPr>
        <w:t>, and search for relevant disease emergence events using the Find Similar Disease Emergence Events feature</w:t>
      </w:r>
      <w:r w:rsidR="001E3AAD" w:rsidRPr="00993CBE">
        <w:rPr>
          <w:sz w:val="24"/>
          <w:szCs w:val="24"/>
        </w:rPr>
        <w:t xml:space="preserve">.  </w:t>
      </w:r>
    </w:p>
    <w:p w14:paraId="72E26824" w14:textId="3AC23751" w:rsidR="00F34C31" w:rsidRPr="00993CBE" w:rsidRDefault="00F34C31" w:rsidP="00A54592">
      <w:pPr>
        <w:pStyle w:val="normal0"/>
        <w:rPr>
          <w:sz w:val="24"/>
          <w:szCs w:val="24"/>
        </w:rPr>
      </w:pPr>
    </w:p>
    <w:p w14:paraId="48526B85" w14:textId="28C6EF98" w:rsidR="00212448" w:rsidRPr="00993CBE" w:rsidRDefault="00F34C31" w:rsidP="00A54592">
      <w:pPr>
        <w:pStyle w:val="normal0"/>
        <w:rPr>
          <w:i/>
          <w:sz w:val="24"/>
          <w:szCs w:val="24"/>
        </w:rPr>
      </w:pPr>
      <w:r w:rsidRPr="00993CBE">
        <w:rPr>
          <w:i/>
          <w:sz w:val="24"/>
          <w:szCs w:val="24"/>
        </w:rPr>
        <w:t>Diagnostic Dashboard</w:t>
      </w:r>
    </w:p>
    <w:p w14:paraId="7D030BDF" w14:textId="032EADDF" w:rsidR="009F2C1A" w:rsidRPr="00993CBE" w:rsidRDefault="00F34C31" w:rsidP="00A54592">
      <w:pPr>
        <w:pStyle w:val="normal0"/>
        <w:rPr>
          <w:sz w:val="24"/>
          <w:szCs w:val="24"/>
        </w:rPr>
      </w:pPr>
      <w:r w:rsidRPr="00993CBE">
        <w:rPr>
          <w:sz w:val="24"/>
          <w:szCs w:val="24"/>
        </w:rPr>
        <w:tab/>
      </w:r>
      <w:r w:rsidR="007D3A10" w:rsidRPr="00993CBE">
        <w:rPr>
          <w:sz w:val="24"/>
          <w:szCs w:val="24"/>
        </w:rPr>
        <w:t xml:space="preserve">The </w:t>
      </w:r>
      <w:r w:rsidR="0084494F" w:rsidRPr="00993CBE">
        <w:rPr>
          <w:sz w:val="24"/>
          <w:szCs w:val="24"/>
        </w:rPr>
        <w:t>GRITS D</w:t>
      </w:r>
      <w:r w:rsidR="001E3AAD" w:rsidRPr="00993CBE">
        <w:rPr>
          <w:sz w:val="24"/>
          <w:szCs w:val="24"/>
        </w:rPr>
        <w:t xml:space="preserve">iagnostic </w:t>
      </w:r>
      <w:r w:rsidR="0084494F" w:rsidRPr="00993CBE">
        <w:rPr>
          <w:sz w:val="24"/>
          <w:szCs w:val="24"/>
        </w:rPr>
        <w:t>D</w:t>
      </w:r>
      <w:r w:rsidR="008F5C6F" w:rsidRPr="00993CBE">
        <w:rPr>
          <w:sz w:val="24"/>
          <w:szCs w:val="24"/>
        </w:rPr>
        <w:t xml:space="preserve">ashboard provides users with a ranked differential diagnosis of potential diseases associated with </w:t>
      </w:r>
      <w:r w:rsidR="001E3AAD" w:rsidRPr="00993CBE">
        <w:rPr>
          <w:sz w:val="24"/>
          <w:szCs w:val="24"/>
        </w:rPr>
        <w:t>submitted text</w:t>
      </w:r>
      <w:r w:rsidR="008F5C6F" w:rsidRPr="00993CBE">
        <w:rPr>
          <w:sz w:val="24"/>
          <w:szCs w:val="24"/>
        </w:rPr>
        <w:t xml:space="preserve">. Diagnoses are determined using a </w:t>
      </w:r>
      <w:proofErr w:type="spellStart"/>
      <w:r w:rsidR="008F5C6F" w:rsidRPr="00993CBE">
        <w:rPr>
          <w:sz w:val="24"/>
          <w:szCs w:val="24"/>
        </w:rPr>
        <w:t>MaxEnt</w:t>
      </w:r>
      <w:proofErr w:type="spellEnd"/>
      <w:r w:rsidR="008F5C6F" w:rsidRPr="00993CBE">
        <w:rPr>
          <w:sz w:val="24"/>
          <w:szCs w:val="24"/>
        </w:rPr>
        <w:t xml:space="preserve"> </w:t>
      </w:r>
      <w:proofErr w:type="spellStart"/>
      <w:r w:rsidR="008F5C6F" w:rsidRPr="00993CBE">
        <w:rPr>
          <w:sz w:val="24"/>
          <w:szCs w:val="24"/>
        </w:rPr>
        <w:t>BoW</w:t>
      </w:r>
      <w:proofErr w:type="spellEnd"/>
      <w:r w:rsidR="008F5C6F" w:rsidRPr="00993CBE">
        <w:rPr>
          <w:sz w:val="24"/>
          <w:szCs w:val="24"/>
        </w:rPr>
        <w:t xml:space="preserve"> classifier trained on disease labels HealthMap </w:t>
      </w:r>
      <w:r w:rsidR="008F5C6F" w:rsidRPr="00993CBE">
        <w:rPr>
          <w:sz w:val="24"/>
          <w:szCs w:val="24"/>
        </w:rPr>
        <w:lastRenderedPageBreak/>
        <w:t>assigned to articl</w:t>
      </w:r>
      <w:r w:rsidR="008053C4" w:rsidRPr="00993CBE">
        <w:rPr>
          <w:sz w:val="24"/>
          <w:szCs w:val="24"/>
        </w:rPr>
        <w:t>es over a recent 2-year interval</w:t>
      </w:r>
      <w:r w:rsidR="008F5C6F" w:rsidRPr="00993CBE">
        <w:rPr>
          <w:sz w:val="24"/>
          <w:szCs w:val="24"/>
        </w:rPr>
        <w:t xml:space="preserve">. </w:t>
      </w:r>
      <w:r w:rsidR="009F2C1A" w:rsidRPr="00993CBE">
        <w:rPr>
          <w:sz w:val="24"/>
          <w:szCs w:val="24"/>
        </w:rPr>
        <w:t>Possib</w:t>
      </w:r>
      <w:r w:rsidR="00516E32">
        <w:rPr>
          <w:sz w:val="24"/>
          <w:szCs w:val="24"/>
        </w:rPr>
        <w:t>le diagnoses are ranked based on</w:t>
      </w:r>
      <w:r w:rsidR="009F2C1A" w:rsidRPr="00993CBE">
        <w:rPr>
          <w:sz w:val="24"/>
          <w:szCs w:val="24"/>
        </w:rPr>
        <w:t xml:space="preserve"> confidence score. The keywords that contribute to each diagnosis and their relative weights can be inspected from within the diagnostic dashboard </w:t>
      </w:r>
      <w:r w:rsidR="009F2C1A" w:rsidRPr="009752E2">
        <w:rPr>
          <w:color w:val="C0504D" w:themeColor="accent2"/>
          <w:sz w:val="24"/>
          <w:szCs w:val="24"/>
        </w:rPr>
        <w:t>(Fig. 1)</w:t>
      </w:r>
      <w:r w:rsidR="009F2C1A" w:rsidRPr="00993CBE">
        <w:rPr>
          <w:sz w:val="24"/>
          <w:szCs w:val="24"/>
        </w:rPr>
        <w:t xml:space="preserve">. </w:t>
      </w:r>
    </w:p>
    <w:p w14:paraId="5CBC460A" w14:textId="0826582C" w:rsidR="00CD4997" w:rsidRPr="00993CBE" w:rsidRDefault="001E3AAD" w:rsidP="00A54592">
      <w:pPr>
        <w:pStyle w:val="normal0"/>
        <w:rPr>
          <w:sz w:val="24"/>
          <w:szCs w:val="24"/>
        </w:rPr>
      </w:pPr>
      <w:r w:rsidRPr="00993CBE">
        <w:rPr>
          <w:sz w:val="24"/>
          <w:szCs w:val="24"/>
        </w:rPr>
        <w:tab/>
      </w:r>
      <w:r w:rsidR="00D56E53" w:rsidRPr="00993CBE">
        <w:rPr>
          <w:sz w:val="24"/>
          <w:szCs w:val="24"/>
        </w:rPr>
        <w:t xml:space="preserve">The GRITS Diagnostic Dashboard </w:t>
      </w:r>
      <w:r w:rsidR="00A47D95" w:rsidRPr="00993CBE">
        <w:rPr>
          <w:sz w:val="24"/>
          <w:szCs w:val="24"/>
        </w:rPr>
        <w:t xml:space="preserve">identifies, and </w:t>
      </w:r>
      <w:r w:rsidR="00D56E53" w:rsidRPr="00993CBE">
        <w:rPr>
          <w:sz w:val="24"/>
          <w:szCs w:val="24"/>
        </w:rPr>
        <w:t xml:space="preserve">succinctly visualizes </w:t>
      </w:r>
      <w:r w:rsidR="00A47D95" w:rsidRPr="00993CBE">
        <w:rPr>
          <w:sz w:val="24"/>
          <w:szCs w:val="24"/>
        </w:rPr>
        <w:t xml:space="preserve">the </w:t>
      </w:r>
      <w:r w:rsidR="00D56E53" w:rsidRPr="00993CBE">
        <w:rPr>
          <w:sz w:val="24"/>
          <w:szCs w:val="24"/>
        </w:rPr>
        <w:t>important epidemiological i</w:t>
      </w:r>
      <w:r w:rsidR="00A47D95" w:rsidRPr="00993CBE">
        <w:rPr>
          <w:sz w:val="24"/>
          <w:szCs w:val="24"/>
        </w:rPr>
        <w:t xml:space="preserve">nformation </w:t>
      </w:r>
      <w:r w:rsidR="00B1508A">
        <w:rPr>
          <w:sz w:val="24"/>
          <w:szCs w:val="24"/>
        </w:rPr>
        <w:t>in</w:t>
      </w:r>
      <w:r w:rsidR="00A47D95" w:rsidRPr="00993CBE">
        <w:rPr>
          <w:sz w:val="24"/>
          <w:szCs w:val="24"/>
        </w:rPr>
        <w:t xml:space="preserve"> a text sample</w:t>
      </w:r>
      <w:r w:rsidR="00F116F2" w:rsidRPr="00993CBE">
        <w:rPr>
          <w:sz w:val="24"/>
          <w:szCs w:val="24"/>
        </w:rPr>
        <w:t>.</w:t>
      </w:r>
      <w:r w:rsidR="00D56E53" w:rsidRPr="00993CBE">
        <w:rPr>
          <w:sz w:val="24"/>
          <w:szCs w:val="24"/>
        </w:rPr>
        <w:t xml:space="preserve"> </w:t>
      </w:r>
      <w:r w:rsidR="00A47D95" w:rsidRPr="00993CBE">
        <w:rPr>
          <w:sz w:val="24"/>
          <w:szCs w:val="24"/>
        </w:rPr>
        <w:t xml:space="preserve">This </w:t>
      </w:r>
      <w:r w:rsidR="00F116F2" w:rsidRPr="00993CBE">
        <w:rPr>
          <w:sz w:val="24"/>
          <w:szCs w:val="24"/>
        </w:rPr>
        <w:t>i</w:t>
      </w:r>
      <w:r w:rsidR="00A47D95" w:rsidRPr="00993CBE">
        <w:rPr>
          <w:sz w:val="24"/>
          <w:szCs w:val="24"/>
        </w:rPr>
        <w:t>ncludes</w:t>
      </w:r>
      <w:r w:rsidR="00D56E53" w:rsidRPr="00993CBE">
        <w:rPr>
          <w:sz w:val="24"/>
          <w:szCs w:val="24"/>
        </w:rPr>
        <w:t xml:space="preserve"> disease related keyword (disease, </w:t>
      </w:r>
      <w:r w:rsidR="0084494F" w:rsidRPr="00993CBE">
        <w:rPr>
          <w:sz w:val="24"/>
          <w:szCs w:val="24"/>
        </w:rPr>
        <w:t xml:space="preserve">pathogens, </w:t>
      </w:r>
      <w:r w:rsidR="00D56E53" w:rsidRPr="00993CBE">
        <w:rPr>
          <w:sz w:val="24"/>
          <w:szCs w:val="24"/>
        </w:rPr>
        <w:t xml:space="preserve">symptoms, </w:t>
      </w:r>
      <w:r w:rsidR="00A47D95" w:rsidRPr="00993CBE">
        <w:rPr>
          <w:sz w:val="24"/>
          <w:szCs w:val="24"/>
        </w:rPr>
        <w:t xml:space="preserve">modes of transmission, and </w:t>
      </w:r>
      <w:r w:rsidR="0084494F" w:rsidRPr="00993CBE">
        <w:rPr>
          <w:sz w:val="24"/>
          <w:szCs w:val="24"/>
        </w:rPr>
        <w:t xml:space="preserve">hosts), dates, locations and case </w:t>
      </w:r>
      <w:r w:rsidR="00A47D95" w:rsidRPr="00993CBE">
        <w:rPr>
          <w:sz w:val="24"/>
          <w:szCs w:val="24"/>
        </w:rPr>
        <w:t>counts</w:t>
      </w:r>
      <w:r w:rsidR="00F116F2" w:rsidRPr="00993CBE">
        <w:rPr>
          <w:sz w:val="24"/>
          <w:szCs w:val="24"/>
        </w:rPr>
        <w:t xml:space="preserve">. Extracted information is </w:t>
      </w:r>
      <w:r w:rsidR="00A47D95" w:rsidRPr="00993CBE">
        <w:rPr>
          <w:sz w:val="24"/>
          <w:szCs w:val="24"/>
        </w:rPr>
        <w:t>highlight</w:t>
      </w:r>
      <w:r w:rsidR="00F116F2" w:rsidRPr="00993CBE">
        <w:rPr>
          <w:sz w:val="24"/>
          <w:szCs w:val="24"/>
        </w:rPr>
        <w:t xml:space="preserve">ed in an annotated article view that can </w:t>
      </w:r>
      <w:r w:rsidR="00A47D95" w:rsidRPr="00993CBE">
        <w:rPr>
          <w:sz w:val="24"/>
          <w:szCs w:val="24"/>
        </w:rPr>
        <w:t xml:space="preserve">be filtered </w:t>
      </w:r>
      <w:r w:rsidR="00F116F2" w:rsidRPr="00993CBE">
        <w:rPr>
          <w:sz w:val="24"/>
          <w:szCs w:val="24"/>
        </w:rPr>
        <w:t>by category</w:t>
      </w:r>
      <w:r w:rsidR="009752E2">
        <w:rPr>
          <w:sz w:val="24"/>
          <w:szCs w:val="24"/>
        </w:rPr>
        <w:t xml:space="preserve"> </w:t>
      </w:r>
      <w:r w:rsidR="009752E2" w:rsidRPr="009752E2">
        <w:rPr>
          <w:color w:val="C0504D" w:themeColor="accent2"/>
          <w:sz w:val="24"/>
          <w:szCs w:val="24"/>
        </w:rPr>
        <w:t>(Fig. 2)</w:t>
      </w:r>
      <w:r w:rsidR="00F116F2" w:rsidRPr="00993CBE">
        <w:rPr>
          <w:sz w:val="24"/>
          <w:szCs w:val="24"/>
        </w:rPr>
        <w:t>. Locations are plotted in a map view, and a histogram of temporal information is shown in a timeline view</w:t>
      </w:r>
      <w:r w:rsidR="009752E2">
        <w:rPr>
          <w:sz w:val="24"/>
          <w:szCs w:val="24"/>
        </w:rPr>
        <w:t xml:space="preserve"> </w:t>
      </w:r>
      <w:r w:rsidR="009752E2" w:rsidRPr="009752E2">
        <w:rPr>
          <w:color w:val="C0504D" w:themeColor="accent2"/>
          <w:sz w:val="24"/>
          <w:szCs w:val="24"/>
        </w:rPr>
        <w:t>(Fig 3)</w:t>
      </w:r>
      <w:r w:rsidR="00F116F2" w:rsidRPr="00993CBE">
        <w:rPr>
          <w:sz w:val="24"/>
          <w:szCs w:val="24"/>
        </w:rPr>
        <w:t>. Date extraction is done v</w:t>
      </w:r>
      <w:r w:rsidR="00B1508A">
        <w:rPr>
          <w:sz w:val="24"/>
          <w:szCs w:val="24"/>
        </w:rPr>
        <w:t xml:space="preserve">ia the </w:t>
      </w:r>
      <w:proofErr w:type="spellStart"/>
      <w:r w:rsidR="00B1508A">
        <w:rPr>
          <w:sz w:val="24"/>
          <w:szCs w:val="24"/>
        </w:rPr>
        <w:t>Standford</w:t>
      </w:r>
      <w:proofErr w:type="spellEnd"/>
      <w:r w:rsidR="00B1508A">
        <w:rPr>
          <w:sz w:val="24"/>
          <w:szCs w:val="24"/>
        </w:rPr>
        <w:t xml:space="preserve"> </w:t>
      </w:r>
      <w:proofErr w:type="spellStart"/>
      <w:r w:rsidR="00B1508A">
        <w:rPr>
          <w:sz w:val="24"/>
          <w:szCs w:val="24"/>
        </w:rPr>
        <w:t>SUTime</w:t>
      </w:r>
      <w:proofErr w:type="spellEnd"/>
      <w:r w:rsidR="00B1508A">
        <w:rPr>
          <w:sz w:val="24"/>
          <w:szCs w:val="24"/>
        </w:rPr>
        <w:t xml:space="preserve"> library. T</w:t>
      </w:r>
      <w:r w:rsidR="00F116F2" w:rsidRPr="00993CBE">
        <w:rPr>
          <w:sz w:val="24"/>
          <w:szCs w:val="24"/>
        </w:rPr>
        <w:t xml:space="preserve">he </w:t>
      </w:r>
      <w:proofErr w:type="spellStart"/>
      <w:r w:rsidR="00F116F2" w:rsidRPr="00993CBE">
        <w:rPr>
          <w:sz w:val="24"/>
          <w:szCs w:val="24"/>
        </w:rPr>
        <w:t>Geoname</w:t>
      </w:r>
      <w:proofErr w:type="spellEnd"/>
      <w:r w:rsidR="00F116F2" w:rsidRPr="00993CBE">
        <w:rPr>
          <w:sz w:val="24"/>
          <w:szCs w:val="24"/>
        </w:rPr>
        <w:t xml:space="preserve"> resolution uses a custom a</w:t>
      </w:r>
      <w:r w:rsidR="00B1508A">
        <w:rPr>
          <w:sz w:val="24"/>
          <w:szCs w:val="24"/>
        </w:rPr>
        <w:t>lgorithm with geonames.org data.</w:t>
      </w:r>
      <w:r w:rsidR="00F116F2" w:rsidRPr="00993CBE">
        <w:rPr>
          <w:sz w:val="24"/>
          <w:szCs w:val="24"/>
        </w:rPr>
        <w:t xml:space="preserve"> </w:t>
      </w:r>
      <w:r w:rsidR="00B1508A">
        <w:rPr>
          <w:sz w:val="24"/>
          <w:szCs w:val="24"/>
        </w:rPr>
        <w:t>C</w:t>
      </w:r>
      <w:r w:rsidR="00F116F2" w:rsidRPr="00993CBE">
        <w:rPr>
          <w:sz w:val="24"/>
          <w:szCs w:val="24"/>
        </w:rPr>
        <w:t xml:space="preserve">ase count extraction uses the </w:t>
      </w:r>
      <w:proofErr w:type="spellStart"/>
      <w:r w:rsidR="00F116F2" w:rsidRPr="00993CBE">
        <w:rPr>
          <w:sz w:val="24"/>
          <w:szCs w:val="24"/>
        </w:rPr>
        <w:t>CLiPS</w:t>
      </w:r>
      <w:proofErr w:type="spellEnd"/>
      <w:r w:rsidR="00F116F2" w:rsidRPr="00993CBE">
        <w:rPr>
          <w:sz w:val="24"/>
          <w:szCs w:val="24"/>
        </w:rPr>
        <w:t xml:space="preserve"> Pattern library’s search module with a numbe</w:t>
      </w:r>
      <w:r w:rsidR="00CD4997" w:rsidRPr="00993CBE">
        <w:rPr>
          <w:sz w:val="24"/>
          <w:szCs w:val="24"/>
        </w:rPr>
        <w:t xml:space="preserve">r of search phrases tailored to meet </w:t>
      </w:r>
      <w:r w:rsidR="00F116F2" w:rsidRPr="00993CBE">
        <w:rPr>
          <w:sz w:val="24"/>
          <w:szCs w:val="24"/>
        </w:rPr>
        <w:t xml:space="preserve">GRITS </w:t>
      </w:r>
      <w:r w:rsidR="00CD4997" w:rsidRPr="00993CBE">
        <w:rPr>
          <w:sz w:val="24"/>
          <w:szCs w:val="24"/>
        </w:rPr>
        <w:t>requirements</w:t>
      </w:r>
      <w:r w:rsidR="00F116F2" w:rsidRPr="00993CBE">
        <w:rPr>
          <w:sz w:val="24"/>
          <w:szCs w:val="24"/>
        </w:rPr>
        <w:t>.</w:t>
      </w:r>
    </w:p>
    <w:p w14:paraId="17D1590B" w14:textId="77777777" w:rsidR="00B1508A" w:rsidRPr="00993CBE" w:rsidRDefault="00B1508A" w:rsidP="00A54592">
      <w:pPr>
        <w:pStyle w:val="normal0"/>
        <w:rPr>
          <w:sz w:val="24"/>
          <w:szCs w:val="24"/>
        </w:rPr>
      </w:pPr>
    </w:p>
    <w:p w14:paraId="7DDF39DF" w14:textId="1D0CA39B" w:rsidR="00CD4997" w:rsidRPr="00993CBE" w:rsidRDefault="00424DD9" w:rsidP="00A54592">
      <w:pPr>
        <w:pStyle w:val="normal0"/>
        <w:rPr>
          <w:i/>
          <w:sz w:val="24"/>
          <w:szCs w:val="24"/>
        </w:rPr>
      </w:pPr>
      <w:r w:rsidRPr="00993CBE">
        <w:rPr>
          <w:i/>
          <w:sz w:val="24"/>
          <w:szCs w:val="24"/>
        </w:rPr>
        <w:t>Find Similar Articles Feature</w:t>
      </w:r>
      <w:r w:rsidR="009752E2">
        <w:rPr>
          <w:i/>
          <w:sz w:val="24"/>
          <w:szCs w:val="24"/>
        </w:rPr>
        <w:t xml:space="preserve"> </w:t>
      </w:r>
      <w:r w:rsidR="009752E2" w:rsidRPr="009752E2">
        <w:rPr>
          <w:color w:val="C0504D" w:themeColor="accent2"/>
          <w:sz w:val="24"/>
          <w:szCs w:val="24"/>
        </w:rPr>
        <w:t>(Fig. 4)</w:t>
      </w:r>
    </w:p>
    <w:p w14:paraId="042EDB81" w14:textId="4A6812CC" w:rsidR="008F5C6F" w:rsidRPr="00993CBE" w:rsidRDefault="00FF7315" w:rsidP="00B80EB2">
      <w:pPr>
        <w:pStyle w:val="normal0"/>
        <w:rPr>
          <w:sz w:val="24"/>
          <w:szCs w:val="24"/>
        </w:rPr>
      </w:pPr>
      <w:r w:rsidRPr="00993CBE">
        <w:rPr>
          <w:sz w:val="24"/>
          <w:szCs w:val="24"/>
        </w:rPr>
        <w:tab/>
        <w:t xml:space="preserve">The GRITS </w:t>
      </w:r>
      <w:r w:rsidR="00424DD9" w:rsidRPr="00993CBE">
        <w:rPr>
          <w:sz w:val="24"/>
          <w:szCs w:val="24"/>
        </w:rPr>
        <w:t>Find Similar Articles Feature</w:t>
      </w:r>
      <w:r w:rsidRPr="00993CBE">
        <w:rPr>
          <w:sz w:val="24"/>
          <w:szCs w:val="24"/>
        </w:rPr>
        <w:t xml:space="preserve"> provides a simple, customizable interface </w:t>
      </w:r>
      <w:r w:rsidR="00B80EB2" w:rsidRPr="00993CBE">
        <w:rPr>
          <w:sz w:val="24"/>
          <w:szCs w:val="24"/>
        </w:rPr>
        <w:t>to</w:t>
      </w:r>
      <w:r w:rsidRPr="00993CBE">
        <w:rPr>
          <w:sz w:val="24"/>
          <w:szCs w:val="24"/>
        </w:rPr>
        <w:t xml:space="preserve"> query over 250,000 disease related articles collected by HealthMap over a 2-3 year interval</w:t>
      </w:r>
      <w:r w:rsidR="00996AB5" w:rsidRPr="00993CBE">
        <w:rPr>
          <w:sz w:val="24"/>
          <w:szCs w:val="24"/>
        </w:rPr>
        <w:t>. These articles</w:t>
      </w:r>
      <w:r w:rsidR="000D1384" w:rsidRPr="00993CBE">
        <w:rPr>
          <w:sz w:val="24"/>
          <w:szCs w:val="24"/>
        </w:rPr>
        <w:t xml:space="preserve"> </w:t>
      </w:r>
      <w:r w:rsidRPr="00993CBE">
        <w:rPr>
          <w:sz w:val="24"/>
          <w:szCs w:val="24"/>
        </w:rPr>
        <w:t xml:space="preserve">have </w:t>
      </w:r>
      <w:r w:rsidR="00996AB5" w:rsidRPr="00993CBE">
        <w:rPr>
          <w:sz w:val="24"/>
          <w:szCs w:val="24"/>
        </w:rPr>
        <w:t xml:space="preserve">all </w:t>
      </w:r>
      <w:r w:rsidRPr="00993CBE">
        <w:rPr>
          <w:sz w:val="24"/>
          <w:szCs w:val="24"/>
        </w:rPr>
        <w:t>be</w:t>
      </w:r>
      <w:r w:rsidR="000D1384" w:rsidRPr="00993CBE">
        <w:rPr>
          <w:sz w:val="24"/>
          <w:szCs w:val="24"/>
        </w:rPr>
        <w:t>en</w:t>
      </w:r>
      <w:r w:rsidRPr="00993CBE">
        <w:rPr>
          <w:sz w:val="24"/>
          <w:szCs w:val="24"/>
        </w:rPr>
        <w:t xml:space="preserve"> subjected to GRITS analysis. </w:t>
      </w:r>
      <w:r w:rsidR="00996AB5" w:rsidRPr="00993CBE">
        <w:rPr>
          <w:sz w:val="24"/>
          <w:szCs w:val="24"/>
        </w:rPr>
        <w:t>Articles can be searched by any combination of the following information obtained from their completed GRITS analysis; diagnosed disease, extracted keywords, publication date range, and/or country. Additionally, a</w:t>
      </w:r>
      <w:r w:rsidR="00B80EB2" w:rsidRPr="00993CBE">
        <w:rPr>
          <w:sz w:val="24"/>
          <w:szCs w:val="24"/>
        </w:rPr>
        <w:t xml:space="preserve"> query of articles similar to the text sample is automatically </w:t>
      </w:r>
      <w:r w:rsidR="00B1508A">
        <w:rPr>
          <w:sz w:val="24"/>
          <w:szCs w:val="24"/>
        </w:rPr>
        <w:t>conducted</w:t>
      </w:r>
      <w:r w:rsidR="00B80EB2" w:rsidRPr="00993CBE">
        <w:rPr>
          <w:sz w:val="24"/>
          <w:szCs w:val="24"/>
        </w:rPr>
        <w:t xml:space="preserve"> based on the results of the </w:t>
      </w:r>
      <w:r w:rsidR="00996AB5" w:rsidRPr="00993CBE">
        <w:rPr>
          <w:sz w:val="24"/>
          <w:szCs w:val="24"/>
        </w:rPr>
        <w:t xml:space="preserve">text sample’s </w:t>
      </w:r>
      <w:r w:rsidR="00B80EB2" w:rsidRPr="00993CBE">
        <w:rPr>
          <w:sz w:val="24"/>
          <w:szCs w:val="24"/>
        </w:rPr>
        <w:t>GRITS analysis</w:t>
      </w:r>
      <w:r w:rsidR="009752E2">
        <w:rPr>
          <w:sz w:val="24"/>
          <w:szCs w:val="24"/>
        </w:rPr>
        <w:t>.</w:t>
      </w:r>
      <w:r w:rsidR="00B80EB2" w:rsidRPr="00993CBE">
        <w:rPr>
          <w:sz w:val="24"/>
          <w:szCs w:val="24"/>
        </w:rPr>
        <w:t xml:space="preserve"> </w:t>
      </w:r>
      <w:r w:rsidR="00C256B8" w:rsidRPr="00993CBE">
        <w:rPr>
          <w:sz w:val="24"/>
          <w:szCs w:val="24"/>
        </w:rPr>
        <w:t>Search results can be viewed</w:t>
      </w:r>
      <w:r w:rsidR="00B80EB2" w:rsidRPr="00993CBE">
        <w:rPr>
          <w:sz w:val="24"/>
          <w:szCs w:val="24"/>
        </w:rPr>
        <w:t xml:space="preserve"> spatially using Kitware’s </w:t>
      </w:r>
      <w:proofErr w:type="spellStart"/>
      <w:r w:rsidR="00B80EB2" w:rsidRPr="00993CBE">
        <w:rPr>
          <w:sz w:val="24"/>
          <w:szCs w:val="24"/>
        </w:rPr>
        <w:t>geojs</w:t>
      </w:r>
      <w:proofErr w:type="spellEnd"/>
      <w:r w:rsidR="00B80EB2" w:rsidRPr="00993CBE">
        <w:rPr>
          <w:sz w:val="24"/>
          <w:szCs w:val="24"/>
        </w:rPr>
        <w:t xml:space="preserve"> library, or</w:t>
      </w:r>
      <w:r w:rsidR="00C256B8" w:rsidRPr="00993CBE">
        <w:rPr>
          <w:sz w:val="24"/>
          <w:szCs w:val="24"/>
        </w:rPr>
        <w:t xml:space="preserve"> in a list</w:t>
      </w:r>
      <w:r w:rsidR="00B80EB2" w:rsidRPr="00993CBE">
        <w:rPr>
          <w:sz w:val="24"/>
          <w:szCs w:val="24"/>
        </w:rPr>
        <w:t xml:space="preserve"> view. The list view</w:t>
      </w:r>
      <w:r w:rsidR="00C256B8" w:rsidRPr="00993CBE">
        <w:rPr>
          <w:sz w:val="24"/>
          <w:szCs w:val="24"/>
        </w:rPr>
        <w:t xml:space="preserve"> includes links to the original articles, and selected meta-data, </w:t>
      </w:r>
      <w:r w:rsidR="00A52C02">
        <w:rPr>
          <w:sz w:val="24"/>
          <w:szCs w:val="24"/>
        </w:rPr>
        <w:t>including</w:t>
      </w:r>
      <w:r w:rsidR="00C256B8" w:rsidRPr="00993CBE">
        <w:rPr>
          <w:sz w:val="24"/>
          <w:szCs w:val="24"/>
        </w:rPr>
        <w:t xml:space="preserve"> dia</w:t>
      </w:r>
      <w:r w:rsidR="00A52C02">
        <w:rPr>
          <w:sz w:val="24"/>
          <w:szCs w:val="24"/>
        </w:rPr>
        <w:t>gnosed disease, case counts,</w:t>
      </w:r>
      <w:r w:rsidR="00C256B8" w:rsidRPr="00993CBE">
        <w:rPr>
          <w:sz w:val="24"/>
          <w:szCs w:val="24"/>
        </w:rPr>
        <w:t xml:space="preserve"> distinct keywords</w:t>
      </w:r>
      <w:r w:rsidR="00A52C02">
        <w:rPr>
          <w:sz w:val="24"/>
          <w:szCs w:val="24"/>
        </w:rPr>
        <w:t xml:space="preserve"> and more</w:t>
      </w:r>
      <w:r w:rsidR="00C256B8" w:rsidRPr="00993CBE">
        <w:rPr>
          <w:sz w:val="24"/>
          <w:szCs w:val="24"/>
        </w:rPr>
        <w:t xml:space="preserve">. </w:t>
      </w:r>
      <w:r w:rsidR="00424DD9" w:rsidRPr="00993CBE">
        <w:rPr>
          <w:sz w:val="24"/>
          <w:szCs w:val="24"/>
        </w:rPr>
        <w:t xml:space="preserve">Aggregations </w:t>
      </w:r>
      <w:r w:rsidR="00996AB5" w:rsidRPr="00993CBE">
        <w:rPr>
          <w:sz w:val="24"/>
          <w:szCs w:val="24"/>
        </w:rPr>
        <w:t xml:space="preserve">of </w:t>
      </w:r>
      <w:r w:rsidR="00B80EB2" w:rsidRPr="00993CBE">
        <w:rPr>
          <w:sz w:val="24"/>
          <w:szCs w:val="24"/>
        </w:rPr>
        <w:t>publication dates and countries ass</w:t>
      </w:r>
      <w:r w:rsidR="00424DD9" w:rsidRPr="00993CBE">
        <w:rPr>
          <w:sz w:val="24"/>
          <w:szCs w:val="24"/>
        </w:rPr>
        <w:t>ociated with search results are</w:t>
      </w:r>
      <w:r w:rsidR="00996AB5" w:rsidRPr="00993CBE">
        <w:rPr>
          <w:sz w:val="24"/>
          <w:szCs w:val="24"/>
        </w:rPr>
        <w:t xml:space="preserve"> visualized in</w:t>
      </w:r>
      <w:r w:rsidR="00B80EB2" w:rsidRPr="00993CBE">
        <w:rPr>
          <w:sz w:val="24"/>
          <w:szCs w:val="24"/>
        </w:rPr>
        <w:t xml:space="preserve"> histograms.</w:t>
      </w:r>
    </w:p>
    <w:p w14:paraId="3550432C" w14:textId="77777777" w:rsidR="00B1508A" w:rsidRDefault="00B1508A" w:rsidP="00B80EB2">
      <w:pPr>
        <w:pStyle w:val="normal0"/>
        <w:rPr>
          <w:i/>
          <w:sz w:val="24"/>
          <w:szCs w:val="24"/>
        </w:rPr>
      </w:pPr>
    </w:p>
    <w:p w14:paraId="30D10474" w14:textId="1BAC1FE5" w:rsidR="00516E32" w:rsidRDefault="00516E32" w:rsidP="00B80EB2">
      <w:pPr>
        <w:pStyle w:val="normal0"/>
        <w:rPr>
          <w:i/>
          <w:sz w:val="24"/>
          <w:szCs w:val="24"/>
        </w:rPr>
      </w:pPr>
      <w:r>
        <w:rPr>
          <w:i/>
          <w:sz w:val="24"/>
          <w:szCs w:val="24"/>
        </w:rPr>
        <w:t>Find Similar Disease Emergence Events</w:t>
      </w:r>
      <w:r w:rsidR="00B1508A">
        <w:rPr>
          <w:i/>
          <w:sz w:val="24"/>
          <w:szCs w:val="24"/>
        </w:rPr>
        <w:t xml:space="preserve"> Feature</w:t>
      </w:r>
    </w:p>
    <w:p w14:paraId="44CE4C9D" w14:textId="18C48549" w:rsidR="00E3675B" w:rsidRPr="00993CBE" w:rsidRDefault="00516E32" w:rsidP="00E3675B">
      <w:pPr>
        <w:pStyle w:val="normal0"/>
        <w:rPr>
          <w:sz w:val="24"/>
          <w:szCs w:val="24"/>
        </w:rPr>
      </w:pPr>
      <w:r>
        <w:rPr>
          <w:sz w:val="24"/>
          <w:szCs w:val="24"/>
        </w:rPr>
        <w:tab/>
        <w:t xml:space="preserve">This feature allows users to query the Emerging Infectious Disease Repository (EIDR) developed by EcoHealth Alliance for disease emergence events that may be related to a text sample. </w:t>
      </w:r>
      <w:r w:rsidRPr="00771BAD">
        <w:rPr>
          <w:sz w:val="24"/>
          <w:szCs w:val="24"/>
        </w:rPr>
        <w:t xml:space="preserve">Development of </w:t>
      </w:r>
      <w:r w:rsidRPr="00771BAD">
        <w:rPr>
          <w:rFonts w:cs="Avenir Book"/>
          <w:color w:val="312F30"/>
          <w:sz w:val="24"/>
          <w:szCs w:val="24"/>
        </w:rPr>
        <w:t xml:space="preserve">EIDR is ongoing. As of </w:t>
      </w:r>
      <w:r w:rsidR="00EB5FB6" w:rsidRPr="00771BAD">
        <w:rPr>
          <w:rFonts w:cs="Avenir Book"/>
          <w:color w:val="312F30"/>
          <w:sz w:val="24"/>
          <w:szCs w:val="24"/>
        </w:rPr>
        <w:t>March</w:t>
      </w:r>
      <w:r w:rsidRPr="00771BAD">
        <w:rPr>
          <w:rFonts w:cs="Avenir Book"/>
          <w:color w:val="312F30"/>
          <w:sz w:val="24"/>
          <w:szCs w:val="24"/>
        </w:rPr>
        <w:t xml:space="preserve"> 2015</w:t>
      </w:r>
      <w:r w:rsidR="00EB5FB6" w:rsidRPr="00771BAD">
        <w:rPr>
          <w:rFonts w:cs="Avenir Book"/>
          <w:color w:val="312F30"/>
          <w:sz w:val="24"/>
          <w:szCs w:val="24"/>
        </w:rPr>
        <w:t>,</w:t>
      </w:r>
      <w:r w:rsidRPr="00771BAD">
        <w:rPr>
          <w:rFonts w:cs="Avenir Book"/>
          <w:color w:val="312F30"/>
          <w:sz w:val="24"/>
          <w:szCs w:val="24"/>
        </w:rPr>
        <w:t xml:space="preserve"> EIDR contained information on </w:t>
      </w:r>
      <w:r w:rsidR="00EB5FB6" w:rsidRPr="00771BAD">
        <w:rPr>
          <w:rFonts w:cs="Avenir Book"/>
          <w:color w:val="312F30"/>
          <w:sz w:val="24"/>
          <w:szCs w:val="24"/>
        </w:rPr>
        <w:t xml:space="preserve">369 </w:t>
      </w:r>
      <w:r w:rsidRPr="00771BAD">
        <w:rPr>
          <w:rFonts w:cs="Avenir Book"/>
          <w:color w:val="312F30"/>
          <w:sz w:val="24"/>
          <w:szCs w:val="24"/>
        </w:rPr>
        <w:t xml:space="preserve">infectious disease emergence events </w:t>
      </w:r>
      <w:r w:rsidR="00EB5FB6" w:rsidRPr="00771BAD">
        <w:rPr>
          <w:rFonts w:cs="Avenir Book"/>
          <w:color w:val="312F30"/>
          <w:sz w:val="24"/>
          <w:szCs w:val="24"/>
        </w:rPr>
        <w:t>occurring between 1940 and 2013.</w:t>
      </w:r>
      <w:r w:rsidR="00EB5FB6" w:rsidRPr="00771BAD">
        <w:rPr>
          <w:rStyle w:val="FootnoteReference"/>
          <w:rFonts w:cs="Avenir Book"/>
          <w:color w:val="312F30"/>
          <w:sz w:val="24"/>
          <w:szCs w:val="24"/>
        </w:rPr>
        <w:footnoteReference w:id="15"/>
      </w:r>
      <w:r w:rsidR="00EB5FB6" w:rsidRPr="00771BAD">
        <w:rPr>
          <w:rFonts w:cs="Avenir Book"/>
          <w:color w:val="312F30"/>
          <w:sz w:val="24"/>
          <w:szCs w:val="24"/>
        </w:rPr>
        <w:t xml:space="preserve"> </w:t>
      </w:r>
      <w:r w:rsidR="00B1508A" w:rsidRPr="00771BAD">
        <w:rPr>
          <w:rFonts w:cs="Avenir Book"/>
          <w:color w:val="312F30"/>
          <w:sz w:val="24"/>
          <w:szCs w:val="24"/>
        </w:rPr>
        <w:t>GRITS automatically generates a</w:t>
      </w:r>
      <w:r w:rsidR="00EB5FB6" w:rsidRPr="00771BAD">
        <w:rPr>
          <w:rFonts w:cs="Avenir Book"/>
          <w:color w:val="312F30"/>
          <w:sz w:val="24"/>
          <w:szCs w:val="24"/>
        </w:rPr>
        <w:t xml:space="preserve"> list of emergence events associated w</w:t>
      </w:r>
      <w:r w:rsidR="00E3675B" w:rsidRPr="00771BAD">
        <w:rPr>
          <w:rFonts w:cs="Avenir Book"/>
          <w:color w:val="312F30"/>
          <w:sz w:val="24"/>
          <w:szCs w:val="24"/>
        </w:rPr>
        <w:t xml:space="preserve">ith the diagnosed disease(s) for </w:t>
      </w:r>
      <w:r w:rsidR="00EB5FB6" w:rsidRPr="00771BAD">
        <w:rPr>
          <w:rFonts w:cs="Avenir Book"/>
          <w:color w:val="312F30"/>
          <w:sz w:val="24"/>
          <w:szCs w:val="24"/>
        </w:rPr>
        <w:t>a text sample. EIDR events can also be queried by host, pathogen, disease, transmission</w:t>
      </w:r>
      <w:r w:rsidR="00771BAD" w:rsidRPr="00771BAD">
        <w:rPr>
          <w:rFonts w:cs="Avenir Book"/>
          <w:color w:val="312F30"/>
          <w:sz w:val="24"/>
          <w:szCs w:val="24"/>
        </w:rPr>
        <w:t xml:space="preserve"> mode</w:t>
      </w:r>
      <w:r w:rsidR="00EB5FB6" w:rsidRPr="00771BAD">
        <w:rPr>
          <w:rFonts w:cs="Avenir Book"/>
          <w:color w:val="312F30"/>
          <w:sz w:val="24"/>
          <w:szCs w:val="24"/>
        </w:rPr>
        <w:t>, country and date.</w:t>
      </w:r>
      <w:r w:rsidR="00EB5FB6">
        <w:rPr>
          <w:rFonts w:cs="Avenir Book"/>
          <w:color w:val="312F30"/>
          <w:sz w:val="23"/>
          <w:szCs w:val="23"/>
        </w:rPr>
        <w:t xml:space="preserve"> </w:t>
      </w:r>
      <w:r w:rsidR="00E3675B" w:rsidRPr="00993CBE">
        <w:rPr>
          <w:sz w:val="24"/>
          <w:szCs w:val="24"/>
        </w:rPr>
        <w:t xml:space="preserve">Aggregations of </w:t>
      </w:r>
      <w:r w:rsidR="00E3675B">
        <w:rPr>
          <w:sz w:val="24"/>
          <w:szCs w:val="24"/>
        </w:rPr>
        <w:t>emergence event start</w:t>
      </w:r>
      <w:r w:rsidR="00E3675B" w:rsidRPr="00993CBE">
        <w:rPr>
          <w:sz w:val="24"/>
          <w:szCs w:val="24"/>
        </w:rPr>
        <w:t xml:space="preserve"> dates and </w:t>
      </w:r>
      <w:r w:rsidR="00771BAD">
        <w:rPr>
          <w:sz w:val="24"/>
          <w:szCs w:val="24"/>
        </w:rPr>
        <w:t xml:space="preserve">associated countries </w:t>
      </w:r>
      <w:r w:rsidR="00E3675B" w:rsidRPr="00993CBE">
        <w:rPr>
          <w:sz w:val="24"/>
          <w:szCs w:val="24"/>
        </w:rPr>
        <w:t>are visualized in histograms.</w:t>
      </w:r>
      <w:r w:rsidR="00E3675B">
        <w:rPr>
          <w:sz w:val="24"/>
          <w:szCs w:val="24"/>
        </w:rPr>
        <w:t xml:space="preserve"> </w:t>
      </w:r>
      <w:r w:rsidR="00771BAD">
        <w:rPr>
          <w:sz w:val="24"/>
          <w:szCs w:val="24"/>
        </w:rPr>
        <w:lastRenderedPageBreak/>
        <w:t>Users can examine emergence events in detail through the EIDR web-application, which can be accessed by clicking on any emergence event search result.</w:t>
      </w:r>
      <w:r w:rsidR="00E3675B">
        <w:rPr>
          <w:rFonts w:cs="Avenir Book"/>
          <w:color w:val="312F30"/>
          <w:sz w:val="23"/>
          <w:szCs w:val="23"/>
        </w:rPr>
        <w:t xml:space="preserve"> </w:t>
      </w:r>
    </w:p>
    <w:p w14:paraId="61FBB0A0" w14:textId="39D24B2B" w:rsidR="00B04326" w:rsidRDefault="00B04326" w:rsidP="00A54592">
      <w:pPr>
        <w:pStyle w:val="normal0"/>
        <w:rPr>
          <w:sz w:val="24"/>
          <w:szCs w:val="24"/>
        </w:rPr>
      </w:pPr>
    </w:p>
    <w:p w14:paraId="71858A42" w14:textId="77777777" w:rsidR="003F510E" w:rsidRDefault="003F510E" w:rsidP="00A54592">
      <w:pPr>
        <w:pStyle w:val="normal0"/>
        <w:rPr>
          <w:sz w:val="24"/>
          <w:szCs w:val="24"/>
        </w:rPr>
      </w:pPr>
    </w:p>
    <w:p w14:paraId="2B1601AF" w14:textId="77777777" w:rsidR="003F510E" w:rsidRDefault="003F510E" w:rsidP="00A54592">
      <w:pPr>
        <w:pStyle w:val="normal0"/>
        <w:rPr>
          <w:sz w:val="24"/>
          <w:szCs w:val="24"/>
        </w:rPr>
      </w:pPr>
    </w:p>
    <w:p w14:paraId="10F0451C" w14:textId="6C98075B" w:rsidR="00ED1367" w:rsidRDefault="00ED1367" w:rsidP="00A54592">
      <w:pPr>
        <w:pStyle w:val="normal0"/>
        <w:rPr>
          <w:b/>
          <w:sz w:val="24"/>
          <w:szCs w:val="24"/>
        </w:rPr>
      </w:pPr>
      <w:r>
        <w:rPr>
          <w:b/>
          <w:sz w:val="24"/>
          <w:szCs w:val="24"/>
        </w:rPr>
        <w:t>GRITS API</w:t>
      </w:r>
    </w:p>
    <w:p w14:paraId="592A93BB" w14:textId="05EA9BB1" w:rsidR="00791754" w:rsidRDefault="00ED1367" w:rsidP="003F510E">
      <w:pPr>
        <w:pStyle w:val="normal0"/>
        <w:rPr>
          <w:sz w:val="24"/>
          <w:szCs w:val="24"/>
        </w:rPr>
      </w:pPr>
      <w:r>
        <w:rPr>
          <w:sz w:val="24"/>
          <w:szCs w:val="24"/>
        </w:rPr>
        <w:tab/>
        <w:t xml:space="preserve">The GRITS API allows users to </w:t>
      </w:r>
      <w:r w:rsidR="00927F6E">
        <w:rPr>
          <w:sz w:val="24"/>
          <w:szCs w:val="24"/>
        </w:rPr>
        <w:t xml:space="preserve">apply </w:t>
      </w:r>
      <w:r>
        <w:rPr>
          <w:sz w:val="24"/>
          <w:szCs w:val="24"/>
        </w:rPr>
        <w:t xml:space="preserve">GRITS </w:t>
      </w:r>
      <w:r w:rsidR="00927F6E">
        <w:rPr>
          <w:sz w:val="24"/>
          <w:szCs w:val="24"/>
        </w:rPr>
        <w:t>diagnostics continuously on large collections of data</w:t>
      </w:r>
      <w:r w:rsidR="00D24407">
        <w:rPr>
          <w:sz w:val="24"/>
          <w:szCs w:val="24"/>
        </w:rPr>
        <w:t xml:space="preserve"> and to use GRITS intelligence in any application. API users can submit documents for analysis through a REST API and receive comprehensive results in a JSON format, including the differential disease diagnosis, identified pathogens, hosts, symptoms, locations, dates and more. Extracted keywords are annotated with their occurrences in the original text, so they may be easily highlighted in a user interface, indexed for search, used as features for statistical evaluation or machine learning, or subjected to further analysis. This open and flexible API allows developers to easily integrate GRITS analysis capabilities into their own application with simple calls to a central web service, with no requirement to set up or maintain their own installation of GRITS, although that is supported as well.</w:t>
      </w:r>
    </w:p>
    <w:p w14:paraId="08ED223E" w14:textId="77777777" w:rsidR="009752E2" w:rsidRPr="00394031" w:rsidRDefault="009752E2" w:rsidP="00394031">
      <w:pPr>
        <w:pStyle w:val="normal0"/>
        <w:jc w:val="both"/>
        <w:rPr>
          <w:color w:val="0000FF"/>
          <w:sz w:val="24"/>
          <w:szCs w:val="24"/>
        </w:rPr>
      </w:pPr>
    </w:p>
    <w:p w14:paraId="463A06D4" w14:textId="269B3ED0" w:rsidR="00771BAD" w:rsidRPr="009752E2" w:rsidRDefault="00D01DE7">
      <w:pPr>
        <w:pStyle w:val="normal0"/>
        <w:rPr>
          <w:b/>
          <w:i/>
          <w:color w:val="008000"/>
          <w:sz w:val="24"/>
          <w:szCs w:val="24"/>
        </w:rPr>
      </w:pPr>
      <w:r w:rsidRPr="009752E2">
        <w:rPr>
          <w:b/>
          <w:i/>
          <w:color w:val="008000"/>
          <w:sz w:val="24"/>
          <w:szCs w:val="24"/>
        </w:rPr>
        <w:t>Value</w:t>
      </w:r>
    </w:p>
    <w:p w14:paraId="15846640" w14:textId="753E84C4" w:rsidR="00275B71" w:rsidRDefault="00A263B1" w:rsidP="00AF28A3">
      <w:pPr>
        <w:pStyle w:val="normal0"/>
        <w:rPr>
          <w:sz w:val="24"/>
          <w:szCs w:val="24"/>
        </w:rPr>
      </w:pPr>
      <w:r>
        <w:rPr>
          <w:b/>
          <w:sz w:val="24"/>
          <w:szCs w:val="24"/>
        </w:rPr>
        <w:tab/>
      </w:r>
      <w:r>
        <w:rPr>
          <w:sz w:val="24"/>
          <w:szCs w:val="24"/>
        </w:rPr>
        <w:t xml:space="preserve">GRITS </w:t>
      </w:r>
      <w:r w:rsidR="00EB4EDB">
        <w:rPr>
          <w:sz w:val="24"/>
          <w:szCs w:val="24"/>
        </w:rPr>
        <w:t xml:space="preserve">allows users to more efficiently monitor </w:t>
      </w:r>
      <w:r w:rsidR="00AF28A3">
        <w:rPr>
          <w:sz w:val="24"/>
          <w:szCs w:val="24"/>
        </w:rPr>
        <w:t>textual</w:t>
      </w:r>
      <w:r w:rsidR="00EB4EDB">
        <w:rPr>
          <w:sz w:val="24"/>
          <w:szCs w:val="24"/>
        </w:rPr>
        <w:t xml:space="preserve"> data sources</w:t>
      </w:r>
      <w:r w:rsidR="00AF28A3">
        <w:rPr>
          <w:sz w:val="24"/>
          <w:szCs w:val="24"/>
        </w:rPr>
        <w:t>, including non-traditional sources,</w:t>
      </w:r>
      <w:r w:rsidR="00EB4EDB">
        <w:rPr>
          <w:sz w:val="24"/>
          <w:szCs w:val="24"/>
        </w:rPr>
        <w:t xml:space="preserve"> for </w:t>
      </w:r>
      <w:r w:rsidR="00931796">
        <w:rPr>
          <w:sz w:val="24"/>
          <w:szCs w:val="24"/>
        </w:rPr>
        <w:t>infectious disease threats</w:t>
      </w:r>
      <w:r w:rsidR="00AF28A3">
        <w:rPr>
          <w:sz w:val="24"/>
          <w:szCs w:val="24"/>
        </w:rPr>
        <w:t>.</w:t>
      </w:r>
      <w:r w:rsidR="00931796">
        <w:rPr>
          <w:sz w:val="24"/>
          <w:szCs w:val="24"/>
        </w:rPr>
        <w:t xml:space="preserve"> In the hands of the astute surveillance expert, GRITS c</w:t>
      </w:r>
      <w:r w:rsidR="00AF28A3">
        <w:rPr>
          <w:sz w:val="24"/>
          <w:szCs w:val="24"/>
        </w:rPr>
        <w:t>ould be used</w:t>
      </w:r>
      <w:r w:rsidR="00787089">
        <w:rPr>
          <w:sz w:val="24"/>
          <w:szCs w:val="24"/>
        </w:rPr>
        <w:t xml:space="preserve"> as </w:t>
      </w:r>
      <w:r w:rsidR="00AF28A3">
        <w:rPr>
          <w:sz w:val="24"/>
          <w:szCs w:val="24"/>
        </w:rPr>
        <w:t xml:space="preserve">a </w:t>
      </w:r>
      <w:r w:rsidR="00787089">
        <w:rPr>
          <w:sz w:val="24"/>
          <w:szCs w:val="24"/>
        </w:rPr>
        <w:t xml:space="preserve">powerful tool for disease </w:t>
      </w:r>
      <w:r w:rsidR="00931796">
        <w:rPr>
          <w:sz w:val="24"/>
          <w:szCs w:val="24"/>
        </w:rPr>
        <w:t xml:space="preserve">surveillance. </w:t>
      </w:r>
      <w:r w:rsidR="00DD6398">
        <w:rPr>
          <w:sz w:val="24"/>
          <w:szCs w:val="24"/>
        </w:rPr>
        <w:t xml:space="preserve">The NLP and machine learning technology that GRITS is built </w:t>
      </w:r>
      <w:r w:rsidR="00AF28A3">
        <w:rPr>
          <w:sz w:val="24"/>
          <w:szCs w:val="24"/>
        </w:rPr>
        <w:t>on</w:t>
      </w:r>
      <w:r w:rsidR="00DD6398">
        <w:rPr>
          <w:sz w:val="24"/>
          <w:szCs w:val="24"/>
        </w:rPr>
        <w:t xml:space="preserve"> is robust and flexible. </w:t>
      </w:r>
      <w:r w:rsidR="00931796">
        <w:rPr>
          <w:sz w:val="24"/>
          <w:szCs w:val="24"/>
        </w:rPr>
        <w:t>GRITS could be</w:t>
      </w:r>
      <w:r w:rsidR="00E2174F">
        <w:rPr>
          <w:sz w:val="24"/>
          <w:szCs w:val="24"/>
        </w:rPr>
        <w:t xml:space="preserve"> expanded to incorporate a customizable triaging system that curates text sources temporally, spatially, by diagnosed disease, or by epidemiological keyword. </w:t>
      </w:r>
      <w:r w:rsidR="00B95AA3">
        <w:rPr>
          <w:sz w:val="24"/>
          <w:szCs w:val="24"/>
        </w:rPr>
        <w:t xml:space="preserve">Additional ontologies could be created to train GRITS to </w:t>
      </w:r>
      <w:r w:rsidR="00DD6398">
        <w:rPr>
          <w:sz w:val="24"/>
          <w:szCs w:val="24"/>
        </w:rPr>
        <w:t>make</w:t>
      </w:r>
      <w:r w:rsidR="00B95AA3">
        <w:rPr>
          <w:sz w:val="24"/>
          <w:szCs w:val="24"/>
        </w:rPr>
        <w:t xml:space="preserve"> </w:t>
      </w:r>
      <w:r w:rsidR="00DD6398">
        <w:rPr>
          <w:sz w:val="24"/>
          <w:szCs w:val="24"/>
        </w:rPr>
        <w:t xml:space="preserve">educated </w:t>
      </w:r>
      <w:r w:rsidR="00B95AA3">
        <w:rPr>
          <w:sz w:val="24"/>
          <w:szCs w:val="24"/>
        </w:rPr>
        <w:t xml:space="preserve">conclusions on additional </w:t>
      </w:r>
      <w:r w:rsidR="00DD6398">
        <w:rPr>
          <w:sz w:val="24"/>
          <w:szCs w:val="24"/>
        </w:rPr>
        <w:t xml:space="preserve">complex </w:t>
      </w:r>
      <w:r w:rsidR="00B95AA3">
        <w:rPr>
          <w:sz w:val="24"/>
          <w:szCs w:val="24"/>
        </w:rPr>
        <w:t>variables</w:t>
      </w:r>
      <w:r w:rsidR="00DD6398">
        <w:rPr>
          <w:sz w:val="24"/>
          <w:szCs w:val="24"/>
        </w:rPr>
        <w:t xml:space="preserve"> besides disease</w:t>
      </w:r>
      <w:r w:rsidR="00B95AA3">
        <w:rPr>
          <w:sz w:val="24"/>
          <w:szCs w:val="24"/>
        </w:rPr>
        <w:t xml:space="preserve">, like pathogen class, report risk level, or the existence a novel pathogen. An alert system could be built into </w:t>
      </w:r>
      <w:r w:rsidR="00E2174F">
        <w:rPr>
          <w:sz w:val="24"/>
          <w:szCs w:val="24"/>
        </w:rPr>
        <w:t xml:space="preserve">GRITS </w:t>
      </w:r>
      <w:r w:rsidR="00B95AA3">
        <w:rPr>
          <w:sz w:val="24"/>
          <w:szCs w:val="24"/>
        </w:rPr>
        <w:t xml:space="preserve">to warn users </w:t>
      </w:r>
      <w:r w:rsidR="00787089">
        <w:rPr>
          <w:sz w:val="24"/>
          <w:szCs w:val="24"/>
        </w:rPr>
        <w:t xml:space="preserve">of </w:t>
      </w:r>
      <w:r w:rsidR="00E2174F">
        <w:rPr>
          <w:sz w:val="24"/>
          <w:szCs w:val="24"/>
        </w:rPr>
        <w:t>potentially dangerous clusters</w:t>
      </w:r>
      <w:r w:rsidR="00787089">
        <w:rPr>
          <w:sz w:val="24"/>
          <w:szCs w:val="24"/>
        </w:rPr>
        <w:t xml:space="preserve"> of reports.</w:t>
      </w:r>
      <w:r w:rsidR="00E2174F">
        <w:rPr>
          <w:sz w:val="24"/>
          <w:szCs w:val="24"/>
        </w:rPr>
        <w:t xml:space="preserve"> </w:t>
      </w:r>
      <w:r w:rsidR="00275B71">
        <w:rPr>
          <w:sz w:val="24"/>
          <w:szCs w:val="24"/>
        </w:rPr>
        <w:t>Additionally,</w:t>
      </w:r>
      <w:r w:rsidR="00B95AA3">
        <w:rPr>
          <w:sz w:val="24"/>
          <w:szCs w:val="24"/>
        </w:rPr>
        <w:t xml:space="preserve"> </w:t>
      </w:r>
      <w:r w:rsidR="00AF28A3">
        <w:rPr>
          <w:sz w:val="24"/>
          <w:szCs w:val="24"/>
        </w:rPr>
        <w:t>through</w:t>
      </w:r>
      <w:r w:rsidR="00DD6398">
        <w:rPr>
          <w:sz w:val="24"/>
          <w:szCs w:val="24"/>
        </w:rPr>
        <w:t xml:space="preserve"> the </w:t>
      </w:r>
      <w:r w:rsidR="00275B71">
        <w:rPr>
          <w:sz w:val="24"/>
          <w:szCs w:val="24"/>
        </w:rPr>
        <w:t xml:space="preserve">GRITS </w:t>
      </w:r>
      <w:r w:rsidR="00DD6398">
        <w:rPr>
          <w:sz w:val="24"/>
          <w:szCs w:val="24"/>
        </w:rPr>
        <w:t xml:space="preserve">API, the tool </w:t>
      </w:r>
      <w:r w:rsidR="00275B71">
        <w:rPr>
          <w:sz w:val="24"/>
          <w:szCs w:val="24"/>
        </w:rPr>
        <w:t>could be incorporated into larger surveillance systems</w:t>
      </w:r>
      <w:r w:rsidR="00DD6398">
        <w:rPr>
          <w:sz w:val="24"/>
          <w:szCs w:val="24"/>
        </w:rPr>
        <w:t>, like the Defense Threat Reduction Agency’s prototype Biosurveillance Ecosystem</w:t>
      </w:r>
      <w:r w:rsidR="007E5C07">
        <w:rPr>
          <w:sz w:val="24"/>
          <w:szCs w:val="24"/>
        </w:rPr>
        <w:t>, and run continuously on those systems data feeds</w:t>
      </w:r>
      <w:r w:rsidR="00275B71">
        <w:rPr>
          <w:sz w:val="24"/>
          <w:szCs w:val="24"/>
        </w:rPr>
        <w:t>.</w:t>
      </w:r>
      <w:r w:rsidR="00DD6398">
        <w:rPr>
          <w:rStyle w:val="FootnoteReference"/>
          <w:sz w:val="24"/>
          <w:szCs w:val="24"/>
        </w:rPr>
        <w:footnoteReference w:id="16"/>
      </w:r>
      <w:r w:rsidR="00275B71">
        <w:rPr>
          <w:sz w:val="24"/>
          <w:szCs w:val="24"/>
        </w:rPr>
        <w:t xml:space="preserve"> </w:t>
      </w:r>
      <w:r w:rsidR="00AF28A3">
        <w:rPr>
          <w:sz w:val="24"/>
          <w:szCs w:val="24"/>
        </w:rPr>
        <w:t>Through the web-interface users can evaluate the functionality, and epidemiologic foundation of GRITS. This increases the transparency of the tool, and invites scrutiny, which should lead to its refinement, and continued development.</w:t>
      </w:r>
    </w:p>
    <w:p w14:paraId="5419163B" w14:textId="4DCE293D" w:rsidR="00FD0E43" w:rsidRPr="004C47E5" w:rsidRDefault="00E2174F">
      <w:pPr>
        <w:pStyle w:val="normal0"/>
        <w:rPr>
          <w:sz w:val="24"/>
          <w:szCs w:val="24"/>
        </w:rPr>
      </w:pPr>
      <w:r>
        <w:rPr>
          <w:sz w:val="24"/>
          <w:szCs w:val="24"/>
        </w:rPr>
        <w:tab/>
      </w:r>
      <w:r w:rsidR="00C53125">
        <w:rPr>
          <w:sz w:val="24"/>
          <w:szCs w:val="24"/>
        </w:rPr>
        <w:t>GRITS is fundamentally</w:t>
      </w:r>
      <w:r w:rsidR="00634C51">
        <w:rPr>
          <w:sz w:val="24"/>
          <w:szCs w:val="24"/>
        </w:rPr>
        <w:t xml:space="preserve"> </w:t>
      </w:r>
      <w:r w:rsidR="00C53125">
        <w:rPr>
          <w:sz w:val="24"/>
          <w:szCs w:val="24"/>
        </w:rPr>
        <w:t>sophisticated NLP and ma</w:t>
      </w:r>
      <w:r w:rsidR="00634C51">
        <w:rPr>
          <w:sz w:val="24"/>
          <w:szCs w:val="24"/>
        </w:rPr>
        <w:t>chine learning software that has been</w:t>
      </w:r>
      <w:r w:rsidR="00C53125">
        <w:rPr>
          <w:sz w:val="24"/>
          <w:szCs w:val="24"/>
        </w:rPr>
        <w:t xml:space="preserve"> tailored to address disease surveillance</w:t>
      </w:r>
      <w:r w:rsidR="00F72C4A">
        <w:rPr>
          <w:sz w:val="24"/>
          <w:szCs w:val="24"/>
        </w:rPr>
        <w:t xml:space="preserve"> needs.</w:t>
      </w:r>
      <w:r w:rsidR="00C53125">
        <w:rPr>
          <w:sz w:val="24"/>
          <w:szCs w:val="24"/>
        </w:rPr>
        <w:t xml:space="preserve"> The GRITS technology could be applied to a plethora of topics. </w:t>
      </w:r>
      <w:r w:rsidR="00634C51">
        <w:rPr>
          <w:sz w:val="24"/>
          <w:szCs w:val="24"/>
        </w:rPr>
        <w:t xml:space="preserve">For instance, </w:t>
      </w:r>
      <w:r w:rsidR="00394031">
        <w:rPr>
          <w:sz w:val="24"/>
          <w:szCs w:val="24"/>
        </w:rPr>
        <w:t xml:space="preserve">GRITS could be </w:t>
      </w:r>
      <w:r w:rsidR="00634C51">
        <w:rPr>
          <w:sz w:val="24"/>
          <w:szCs w:val="24"/>
        </w:rPr>
        <w:t xml:space="preserve">of value to the financial </w:t>
      </w:r>
      <w:r w:rsidR="00634C51">
        <w:rPr>
          <w:sz w:val="24"/>
          <w:szCs w:val="24"/>
        </w:rPr>
        <w:lastRenderedPageBreak/>
        <w:t>sector.</w:t>
      </w:r>
      <w:r w:rsidR="00394031">
        <w:rPr>
          <w:sz w:val="24"/>
          <w:szCs w:val="24"/>
        </w:rPr>
        <w:t xml:space="preserve"> </w:t>
      </w:r>
      <w:r w:rsidR="00634C51">
        <w:rPr>
          <w:sz w:val="24"/>
          <w:szCs w:val="24"/>
        </w:rPr>
        <w:t>Textual sources are rich with indicators of investor sentiment, and are often monitored by NLP tools.</w:t>
      </w:r>
      <w:r w:rsidR="00394031">
        <w:rPr>
          <w:rStyle w:val="FootnoteReference"/>
          <w:sz w:val="24"/>
          <w:szCs w:val="24"/>
        </w:rPr>
        <w:footnoteReference w:id="17"/>
      </w:r>
      <w:r w:rsidR="00C53125">
        <w:rPr>
          <w:sz w:val="24"/>
          <w:szCs w:val="24"/>
        </w:rPr>
        <w:t xml:space="preserve"> </w:t>
      </w:r>
      <w:r w:rsidR="007F1DB3">
        <w:rPr>
          <w:sz w:val="24"/>
          <w:szCs w:val="24"/>
        </w:rPr>
        <w:t xml:space="preserve">GRITS could be tailored to detect clusters of investor sentiment indicative of an emerging financial crisis, or market shift. </w:t>
      </w:r>
    </w:p>
    <w:sectPr w:rsidR="00FD0E43" w:rsidRPr="004C47E5">
      <w:footerReference w:type="default" r:id="rId8"/>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drew Huff" w:date="2015-03-19T17:33:00Z" w:initials="AH">
    <w:p w14:paraId="332F72A0" w14:textId="4B1DF7FF" w:rsidR="00B45161" w:rsidRDefault="00B45161">
      <w:pPr>
        <w:pStyle w:val="CommentText"/>
      </w:pPr>
      <w:r>
        <w:rPr>
          <w:rStyle w:val="CommentReference"/>
        </w:rPr>
        <w:annotationRef/>
      </w:r>
      <w:r>
        <w:t xml:space="preserve">Must spell it out the first time and then use the parenthetical (GRITS).  </w:t>
      </w:r>
    </w:p>
  </w:comment>
  <w:comment w:id="40" w:author="Andrew Huff" w:date="2015-03-19T18:20:00Z" w:initials="AH">
    <w:p w14:paraId="0DEE4271" w14:textId="137666AE" w:rsidR="00B45161" w:rsidRDefault="00B45161">
      <w:pPr>
        <w:pStyle w:val="CommentText"/>
      </w:pPr>
      <w:r>
        <w:rPr>
          <w:rStyle w:val="CommentReference"/>
        </w:rPr>
        <w:annotationRef/>
      </w:r>
      <w:r>
        <w:t>Like? Provide a few examples here</w:t>
      </w:r>
    </w:p>
  </w:comment>
  <w:comment w:id="42" w:author="Andrew Huff" w:date="2015-03-19T18:21:00Z" w:initials="AH">
    <w:p w14:paraId="7596B781" w14:textId="10632878" w:rsidR="00B45161" w:rsidRDefault="00B45161">
      <w:pPr>
        <w:pStyle w:val="CommentText"/>
      </w:pPr>
      <w:r>
        <w:rPr>
          <w:rStyle w:val="CommentReference"/>
        </w:rPr>
        <w:annotationRef/>
      </w:r>
      <w:r>
        <w:t>Use active voice - always</w:t>
      </w:r>
    </w:p>
  </w:comment>
  <w:comment w:id="45" w:author="Andrew Huff" w:date="2015-03-19T18:21:00Z" w:initials="AH">
    <w:p w14:paraId="20B3ACD1" w14:textId="126CF8F3" w:rsidR="00B45161" w:rsidRDefault="00B45161">
      <w:pPr>
        <w:pStyle w:val="CommentText"/>
      </w:pPr>
      <w:r>
        <w:rPr>
          <w:rStyle w:val="CommentReference"/>
        </w:rPr>
        <w:annotationRef/>
      </w:r>
      <w:r>
        <w:t>Always specify infectious disease to avoid confusion</w:t>
      </w:r>
    </w:p>
  </w:comment>
  <w:comment w:id="48" w:author="Andrew Huff" w:date="2015-03-19T18:26:00Z" w:initials="AH">
    <w:p w14:paraId="7ABCA315" w14:textId="3217E87F" w:rsidR="00B45161" w:rsidRDefault="00B45161">
      <w:pPr>
        <w:pStyle w:val="CommentText"/>
      </w:pPr>
      <w:r>
        <w:rPr>
          <w:rStyle w:val="CommentReference"/>
        </w:rPr>
        <w:annotationRef/>
      </w:r>
      <w:r>
        <w:t xml:space="preserve">Citations in line (not at the end should appear before the comma.  Correct throughout.  This is a pain, it just makes it look better.  </w:t>
      </w:r>
    </w:p>
  </w:comment>
  <w:comment w:id="47" w:author="Andrew Huff" w:date="2015-03-19T17:32:00Z" w:initials="AH">
    <w:p w14:paraId="48FF0050" w14:textId="77BC4D34" w:rsidR="00B45161" w:rsidRDefault="00B45161">
      <w:pPr>
        <w:pStyle w:val="CommentText"/>
      </w:pPr>
      <w:r>
        <w:rPr>
          <w:rStyle w:val="CommentReference"/>
        </w:rPr>
        <w:annotationRef/>
      </w:r>
      <w:r>
        <w:t>Make sure that the citations are all in the same format. Please use ASM for this document.  Make sure that all citations are correct.</w:t>
      </w:r>
    </w:p>
  </w:comment>
  <w:comment w:id="66" w:author="Andrew Huff" w:date="2015-03-19T18:22:00Z" w:initials="AH">
    <w:p w14:paraId="03905E7B" w14:textId="7561F751" w:rsidR="00B45161" w:rsidRDefault="00B45161">
      <w:pPr>
        <w:pStyle w:val="CommentText"/>
      </w:pPr>
      <w:r>
        <w:rPr>
          <w:rStyle w:val="CommentReference"/>
        </w:rPr>
        <w:annotationRef/>
      </w:r>
      <w:r>
        <w:t>Cite an EHA paper here</w:t>
      </w:r>
    </w:p>
  </w:comment>
  <w:comment w:id="96" w:author="Andrew Huff" w:date="2015-03-19T18:26:00Z" w:initials="AH">
    <w:p w14:paraId="1A23840E" w14:textId="2A0F0F4D" w:rsidR="00B45161" w:rsidRDefault="00B45161">
      <w:pPr>
        <w:pStyle w:val="CommentText"/>
      </w:pPr>
      <w:ins w:id="97" w:author="Andrew Huff" w:date="2015-03-19T18:26:00Z">
        <w:r>
          <w:rPr>
            <w:rStyle w:val="CommentReference"/>
          </w:rPr>
          <w:annotationRef/>
        </w:r>
      </w:ins>
      <w:r>
        <w:t xml:space="preserve">Cite an </w:t>
      </w:r>
      <w:proofErr w:type="spellStart"/>
      <w:r>
        <w:t>eha</w:t>
      </w:r>
      <w:proofErr w:type="spellEnd"/>
      <w:r>
        <w:t xml:space="preserve"> pub here</w:t>
      </w:r>
    </w:p>
  </w:comment>
  <w:comment w:id="99" w:author="Andrew Huff" w:date="2015-03-19T18:28:00Z" w:initials="AH">
    <w:p w14:paraId="46DF9E3A" w14:textId="18D7672A" w:rsidR="00B45161" w:rsidRDefault="00B45161">
      <w:pPr>
        <w:pStyle w:val="CommentText"/>
      </w:pPr>
      <w:r>
        <w:rPr>
          <w:rStyle w:val="CommentReference"/>
        </w:rPr>
        <w:annotationRef/>
      </w:r>
      <w:r>
        <w:t>Regions of the world?</w:t>
      </w:r>
    </w:p>
  </w:comment>
  <w:comment w:id="98" w:author="Andrew Huff" w:date="2015-03-19T18:32:00Z" w:initials="AH">
    <w:p w14:paraId="3712216A" w14:textId="63400EE4" w:rsidR="00B45161" w:rsidRDefault="00B45161">
      <w:pPr>
        <w:pStyle w:val="CommentText"/>
      </w:pPr>
      <w:r>
        <w:rPr>
          <w:rStyle w:val="CommentReference"/>
        </w:rPr>
        <w:annotationRef/>
      </w:r>
      <w:r>
        <w:t>I am sort of fried but we should re-write this...</w:t>
      </w:r>
    </w:p>
  </w:comment>
  <w:comment w:id="131" w:author="Andrew Huff" w:date="2015-03-19T18:33:00Z" w:initials="AH">
    <w:p w14:paraId="64C9D7C3" w14:textId="4420F226" w:rsidR="00B45161" w:rsidRDefault="00B45161">
      <w:pPr>
        <w:pStyle w:val="CommentText"/>
      </w:pPr>
      <w:r>
        <w:rPr>
          <w:rStyle w:val="CommentReference"/>
        </w:rPr>
        <w:annotationRef/>
      </w:r>
      <w:r>
        <w:t>Index was correct, but this is for non-public health scientists</w:t>
      </w:r>
    </w:p>
  </w:comment>
  <w:comment w:id="139" w:author="Andrew Huff" w:date="2015-03-19T18:34:00Z" w:initials="AH">
    <w:p w14:paraId="721D561D" w14:textId="6DD15706" w:rsidR="00B45161" w:rsidRDefault="00B45161">
      <w:pPr>
        <w:pStyle w:val="CommentText"/>
      </w:pPr>
      <w:r>
        <w:rPr>
          <w:rStyle w:val="CommentReference"/>
        </w:rPr>
        <w:annotationRef/>
      </w:r>
      <w:r>
        <w:t>What is PHI?  Describe it a little here.</w:t>
      </w:r>
    </w:p>
  </w:comment>
  <w:comment w:id="140" w:author="Andrew Huff" w:date="2015-03-19T18:34:00Z" w:initials="AH">
    <w:p w14:paraId="1304619E" w14:textId="082B8ACF" w:rsidR="00B45161" w:rsidRDefault="00B45161">
      <w:pPr>
        <w:pStyle w:val="CommentText"/>
      </w:pPr>
      <w:r>
        <w:rPr>
          <w:rStyle w:val="CommentReference"/>
        </w:rPr>
        <w:annotationRef/>
      </w:r>
      <w:r>
        <w:t>Is it robust? If so, why or why not?</w:t>
      </w:r>
    </w:p>
  </w:comment>
  <w:comment w:id="138" w:author="Andrew Huff" w:date="2015-03-19T18:35:00Z" w:initials="AH">
    <w:p w14:paraId="74EC93F6" w14:textId="51B46EB2" w:rsidR="00B45161" w:rsidRDefault="00B45161">
      <w:pPr>
        <w:pStyle w:val="CommentText"/>
      </w:pPr>
      <w:r>
        <w:rPr>
          <w:rStyle w:val="CommentReference"/>
        </w:rPr>
        <w:annotationRef/>
      </w:r>
      <w:r>
        <w:t xml:space="preserve">Think this through a bit and try breaking the last two sentences into more sentences.  </w:t>
      </w:r>
    </w:p>
  </w:comment>
  <w:comment w:id="142" w:author="Andrew Huff" w:date="2015-03-19T18:35:00Z" w:initials="AH">
    <w:p w14:paraId="49EE17E1" w14:textId="1D3A54F2" w:rsidR="00B45161" w:rsidRDefault="00B45161">
      <w:pPr>
        <w:pStyle w:val="CommentText"/>
      </w:pPr>
      <w:r>
        <w:rPr>
          <w:rStyle w:val="CommentReference"/>
        </w:rPr>
        <w:annotationRef/>
      </w:r>
      <w:r>
        <w:t>Be specific here</w:t>
      </w:r>
    </w:p>
  </w:comment>
  <w:comment w:id="141" w:author="Andrew Huff" w:date="2015-03-19T18:36:00Z" w:initials="AH">
    <w:p w14:paraId="634A6299" w14:textId="04DE8592" w:rsidR="00B45161" w:rsidRDefault="00B45161">
      <w:pPr>
        <w:pStyle w:val="CommentText"/>
      </w:pPr>
      <w:r>
        <w:rPr>
          <w:rStyle w:val="CommentReference"/>
        </w:rPr>
        <w:annotationRef/>
      </w:r>
      <w:r>
        <w:t>So what are the consequences of these problems?  Close the paragraph with the why.</w:t>
      </w:r>
    </w:p>
  </w:comment>
  <w:comment w:id="137" w:author="Andrew Huff" w:date="2015-03-19T18:37:00Z" w:initials="AH">
    <w:p w14:paraId="2EA09B27" w14:textId="74634B8A" w:rsidR="00D12CCF" w:rsidRDefault="00D12CCF">
      <w:pPr>
        <w:pStyle w:val="CommentText"/>
      </w:pPr>
      <w:r>
        <w:rPr>
          <w:rStyle w:val="CommentReference"/>
        </w:rPr>
        <w:annotationRef/>
      </w:r>
      <w:r>
        <w:t>We can talk about moving these to the first page later- next round of revisions</w:t>
      </w:r>
    </w:p>
  </w:comment>
  <w:comment w:id="143" w:author="Andrew Huff" w:date="2015-03-19T18:38:00Z" w:initials="AH">
    <w:p w14:paraId="0AFC1401" w14:textId="0398135A" w:rsidR="004611A9" w:rsidRDefault="004611A9">
      <w:pPr>
        <w:pStyle w:val="CommentText"/>
      </w:pPr>
      <w:r>
        <w:rPr>
          <w:rStyle w:val="CommentReference"/>
        </w:rPr>
        <w:annotationRef/>
      </w:r>
    </w:p>
  </w:comment>
  <w:comment w:id="144" w:author="Andrew Huff" w:date="2015-03-19T18:38:00Z" w:initials="AH">
    <w:p w14:paraId="7C2B24E1" w14:textId="71BC81C5" w:rsidR="004611A9" w:rsidRDefault="004611A9">
      <w:pPr>
        <w:pStyle w:val="CommentText"/>
      </w:pPr>
      <w:r>
        <w:rPr>
          <w:rStyle w:val="CommentReference"/>
        </w:rPr>
        <w:annotationRef/>
      </w:r>
      <w:r>
        <w:t>Why is this a problem? Explain it in the next sentence. Painfully clear.</w:t>
      </w:r>
    </w:p>
  </w:comment>
  <w:comment w:id="145" w:author="Andrew Huff" w:date="2015-03-19T18:38:00Z" w:initials="AH">
    <w:p w14:paraId="42246487" w14:textId="661169DD" w:rsidR="004611A9" w:rsidRDefault="004611A9">
      <w:pPr>
        <w:pStyle w:val="CommentText"/>
      </w:pPr>
      <w:r>
        <w:rPr>
          <w:rStyle w:val="CommentReference"/>
        </w:rPr>
        <w:annotationRef/>
      </w:r>
      <w:r>
        <w:t>You lost me here</w:t>
      </w:r>
    </w:p>
  </w:comment>
  <w:comment w:id="146" w:author="Andrew Huff" w:date="2015-03-19T18:39:00Z" w:initials="AH">
    <w:p w14:paraId="2DAC1C6F" w14:textId="0BD4A5FF" w:rsidR="005D1390" w:rsidRDefault="005D1390">
      <w:pPr>
        <w:pStyle w:val="CommentText"/>
      </w:pPr>
      <w:r>
        <w:rPr>
          <w:rStyle w:val="CommentReference"/>
        </w:rPr>
        <w:annotationRef/>
      </w:r>
      <w:r>
        <w:t>I like it!</w:t>
      </w:r>
    </w:p>
  </w:comment>
  <w:comment w:id="150" w:author="Andrew Huff" w:date="2015-03-19T18:39:00Z" w:initials="AH">
    <w:p w14:paraId="00E49833" w14:textId="022B6948" w:rsidR="005D1390" w:rsidRDefault="005D1390">
      <w:pPr>
        <w:pStyle w:val="CommentText"/>
      </w:pPr>
      <w:r>
        <w:rPr>
          <w:rStyle w:val="CommentReference"/>
        </w:rPr>
        <w:annotationRef/>
      </w:r>
      <w:proofErr w:type="gramStart"/>
      <w:r>
        <w:t>nice</w:t>
      </w:r>
      <w:proofErr w:type="gramEnd"/>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1FB97" w14:textId="77777777" w:rsidR="00B45161" w:rsidRDefault="00B45161" w:rsidP="003238D0">
      <w:pPr>
        <w:spacing w:line="240" w:lineRule="auto"/>
      </w:pPr>
      <w:r>
        <w:separator/>
      </w:r>
    </w:p>
  </w:endnote>
  <w:endnote w:type="continuationSeparator" w:id="0">
    <w:p w14:paraId="45BDAB5A" w14:textId="77777777" w:rsidR="00B45161" w:rsidRDefault="00B45161" w:rsidP="00323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3D143" w14:textId="3CF52CC2" w:rsidR="00B45161" w:rsidRPr="00B24862" w:rsidRDefault="00B45161" w:rsidP="00B24862">
    <w:pPr>
      <w:spacing w:line="240" w:lineRule="auto"/>
      <w:rPr>
        <w:rFonts w:ascii="Times" w:eastAsia="Times New Roman" w:hAnsi="Times" w:cs="Times New Roman"/>
        <w:color w:val="auto"/>
        <w:sz w:val="20"/>
      </w:rPr>
    </w:pPr>
  </w:p>
  <w:p w14:paraId="7ADB387C" w14:textId="24C2E745" w:rsidR="00B45161" w:rsidRDefault="00B45161">
    <w:pPr>
      <w:pStyle w:val="Footer"/>
    </w:pPr>
    <w:r>
      <w:rPr>
        <w:rFonts w:ascii="Times" w:eastAsia="Times New Roman" w:hAnsi="Times" w:cs="Times New Roman"/>
        <w:noProof/>
        <w:color w:val="auto"/>
        <w:sz w:val="20"/>
      </w:rPr>
      <w:drawing>
        <wp:anchor distT="0" distB="0" distL="114300" distR="114300" simplePos="0" relativeHeight="251658240" behindDoc="0" locked="0" layoutInCell="1" allowOverlap="1" wp14:anchorId="46DA2F95" wp14:editId="79F5F700">
          <wp:simplePos x="0" y="0"/>
          <wp:positionH relativeFrom="margin">
            <wp:posOffset>-457200</wp:posOffset>
          </wp:positionH>
          <wp:positionV relativeFrom="margin">
            <wp:posOffset>8343900</wp:posOffset>
          </wp:positionV>
          <wp:extent cx="368300" cy="368300"/>
          <wp:effectExtent l="0" t="0" r="12700" b="12700"/>
          <wp:wrapSquare wrapText="bothSides"/>
          <wp:docPr id="3" name="Picture 1" descr="r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r>
      <w:rPr>
        <w:rStyle w:val="A8"/>
      </w:rPr>
      <w:t xml:space="preserve">View the application at </w:t>
    </w:r>
    <w:r>
      <w:rPr>
        <w:rStyle w:val="A8"/>
        <w:rFonts w:ascii="Avenir Medium" w:hAnsi="Avenir Medium" w:cs="Avenir Medium"/>
        <w:color w:val="D46926"/>
      </w:rPr>
      <w:t>grits.</w:t>
    </w:r>
    <w:r w:rsidRPr="00B24862">
      <w:rPr>
        <w:rStyle w:val="A8"/>
        <w:rFonts w:ascii="Avenir Medium" w:hAnsi="Avenir Medium" w:cs="Avenir Medium"/>
        <w:color w:val="D46926"/>
      </w:rPr>
      <w:t>ecohealth.io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1F215" w14:textId="77777777" w:rsidR="00B45161" w:rsidRDefault="00B45161" w:rsidP="003238D0">
      <w:pPr>
        <w:spacing w:line="240" w:lineRule="auto"/>
      </w:pPr>
      <w:r>
        <w:separator/>
      </w:r>
    </w:p>
  </w:footnote>
  <w:footnote w:type="continuationSeparator" w:id="0">
    <w:p w14:paraId="7920B91E" w14:textId="77777777" w:rsidR="00B45161" w:rsidRDefault="00B45161" w:rsidP="003238D0">
      <w:pPr>
        <w:spacing w:line="240" w:lineRule="auto"/>
      </w:pPr>
      <w:r>
        <w:continuationSeparator/>
      </w:r>
    </w:p>
  </w:footnote>
  <w:footnote w:id="1">
    <w:p w14:paraId="111A50A8" w14:textId="386E9609" w:rsidR="00B45161" w:rsidRPr="00A3461E" w:rsidRDefault="00B45161" w:rsidP="00C05107">
      <w:pPr>
        <w:pStyle w:val="FootnoteText"/>
        <w:ind w:left="720" w:hanging="720"/>
        <w:rPr>
          <w:sz w:val="20"/>
          <w:szCs w:val="20"/>
          <w:rPrChange w:id="49" w:author="Andrew Huff" w:date="2015-03-19T17:30:00Z">
            <w:rPr/>
          </w:rPrChange>
        </w:rPr>
        <w:pPrChange w:id="50" w:author="Andrew Huff" w:date="2015-03-19T17:30:00Z">
          <w:pPr>
            <w:pStyle w:val="FootnoteText"/>
          </w:pPr>
        </w:pPrChange>
      </w:pPr>
      <w:r w:rsidRPr="00A3461E">
        <w:rPr>
          <w:rStyle w:val="FootnoteReference"/>
          <w:sz w:val="20"/>
          <w:szCs w:val="20"/>
          <w:rPrChange w:id="51" w:author="Andrew Huff" w:date="2015-03-19T17:30:00Z">
            <w:rPr>
              <w:rStyle w:val="FootnoteReference"/>
            </w:rPr>
          </w:rPrChange>
        </w:rPr>
        <w:footnoteRef/>
      </w:r>
      <w:r w:rsidRPr="00A3461E">
        <w:rPr>
          <w:sz w:val="20"/>
          <w:szCs w:val="20"/>
          <w:rPrChange w:id="52" w:author="Andrew Huff" w:date="2015-03-19T17:30:00Z">
            <w:rPr/>
          </w:rPrChange>
        </w:rPr>
        <w:t xml:space="preserve"> </w:t>
      </w:r>
      <w:proofErr w:type="spellStart"/>
      <w:r w:rsidRPr="00A3461E">
        <w:rPr>
          <w:sz w:val="20"/>
          <w:szCs w:val="20"/>
          <w:rPrChange w:id="53" w:author="Andrew Huff" w:date="2015-03-19T17:30:00Z">
            <w:rPr/>
          </w:rPrChange>
        </w:rPr>
        <w:t>Morens</w:t>
      </w:r>
      <w:proofErr w:type="spellEnd"/>
      <w:r w:rsidRPr="00A3461E">
        <w:rPr>
          <w:sz w:val="20"/>
          <w:szCs w:val="20"/>
          <w:rPrChange w:id="54" w:author="Andrew Huff" w:date="2015-03-19T17:30:00Z">
            <w:rPr/>
          </w:rPrChange>
        </w:rPr>
        <w:t xml:space="preserve"> DM, </w:t>
      </w:r>
      <w:proofErr w:type="spellStart"/>
      <w:r w:rsidRPr="00A3461E">
        <w:rPr>
          <w:sz w:val="20"/>
          <w:szCs w:val="20"/>
          <w:rPrChange w:id="55" w:author="Andrew Huff" w:date="2015-03-19T17:30:00Z">
            <w:rPr/>
          </w:rPrChange>
        </w:rPr>
        <w:t>Folkers</w:t>
      </w:r>
      <w:proofErr w:type="spellEnd"/>
      <w:r w:rsidRPr="00A3461E">
        <w:rPr>
          <w:sz w:val="20"/>
          <w:szCs w:val="20"/>
          <w:rPrChange w:id="56" w:author="Andrew Huff" w:date="2015-03-19T17:30:00Z">
            <w:rPr/>
          </w:rPrChange>
        </w:rPr>
        <w:t xml:space="preserve"> GK, </w:t>
      </w:r>
      <w:proofErr w:type="spellStart"/>
      <w:r w:rsidRPr="00A3461E">
        <w:rPr>
          <w:sz w:val="20"/>
          <w:szCs w:val="20"/>
          <w:rPrChange w:id="57" w:author="Andrew Huff" w:date="2015-03-19T17:30:00Z">
            <w:rPr/>
          </w:rPrChange>
        </w:rPr>
        <w:t>Fauci</w:t>
      </w:r>
      <w:proofErr w:type="spellEnd"/>
      <w:r w:rsidRPr="00A3461E">
        <w:rPr>
          <w:sz w:val="20"/>
          <w:szCs w:val="20"/>
          <w:rPrChange w:id="58" w:author="Andrew Huff" w:date="2015-03-19T17:30:00Z">
            <w:rPr/>
          </w:rPrChange>
        </w:rPr>
        <w:t xml:space="preserve"> AS (2004) The Challenge of Emerging and Re-emerging Infectious Diseases. Nature. Vol. 430:242-249</w:t>
      </w:r>
    </w:p>
  </w:footnote>
  <w:footnote w:id="2">
    <w:p w14:paraId="0CB60357" w14:textId="0B8B01BE" w:rsidR="00B45161" w:rsidRPr="00A3461E" w:rsidRDefault="00B45161" w:rsidP="00C05107">
      <w:pPr>
        <w:pStyle w:val="FootnoteText"/>
        <w:ind w:left="720" w:hanging="720"/>
        <w:rPr>
          <w:sz w:val="20"/>
          <w:szCs w:val="20"/>
          <w:rPrChange w:id="59" w:author="Andrew Huff" w:date="2015-03-19T17:30:00Z">
            <w:rPr/>
          </w:rPrChange>
        </w:rPr>
        <w:pPrChange w:id="60" w:author="Andrew Huff" w:date="2015-03-19T17:30:00Z">
          <w:pPr>
            <w:pStyle w:val="FootnoteText"/>
          </w:pPr>
        </w:pPrChange>
      </w:pPr>
      <w:r w:rsidRPr="00A3461E">
        <w:rPr>
          <w:rStyle w:val="FootnoteReference"/>
          <w:sz w:val="20"/>
          <w:szCs w:val="20"/>
          <w:rPrChange w:id="61" w:author="Andrew Huff" w:date="2015-03-19T17:30:00Z">
            <w:rPr>
              <w:rStyle w:val="FootnoteReference"/>
            </w:rPr>
          </w:rPrChange>
        </w:rPr>
        <w:footnoteRef/>
      </w:r>
      <w:r w:rsidRPr="00A3461E">
        <w:rPr>
          <w:sz w:val="20"/>
          <w:szCs w:val="20"/>
          <w:rPrChange w:id="62" w:author="Andrew Huff" w:date="2015-03-19T17:30:00Z">
            <w:rPr/>
          </w:rPrChange>
        </w:rPr>
        <w:t xml:space="preserve"> </w:t>
      </w:r>
      <w:proofErr w:type="spellStart"/>
      <w:proofErr w:type="gramStart"/>
      <w:r w:rsidRPr="00A3461E">
        <w:rPr>
          <w:sz w:val="20"/>
          <w:szCs w:val="20"/>
          <w:rPrChange w:id="63" w:author="Andrew Huff" w:date="2015-03-19T17:30:00Z">
            <w:rPr/>
          </w:rPrChange>
        </w:rPr>
        <w:t>Fonkwo</w:t>
      </w:r>
      <w:proofErr w:type="spellEnd"/>
      <w:r w:rsidRPr="00A3461E">
        <w:rPr>
          <w:sz w:val="20"/>
          <w:szCs w:val="20"/>
          <w:rPrChange w:id="64" w:author="Andrew Huff" w:date="2015-03-19T17:30:00Z">
            <w:rPr/>
          </w:rPrChange>
        </w:rPr>
        <w:t xml:space="preserve"> PN (2008) Pricing Infectious Disease.</w:t>
      </w:r>
      <w:proofErr w:type="gramEnd"/>
      <w:r w:rsidRPr="00A3461E">
        <w:rPr>
          <w:sz w:val="20"/>
          <w:szCs w:val="20"/>
          <w:rPrChange w:id="65" w:author="Andrew Huff" w:date="2015-03-19T17:30:00Z">
            <w:rPr/>
          </w:rPrChange>
        </w:rPr>
        <w:t xml:space="preserve"> EMBO Reports. Vol. 9:S13-S17</w:t>
      </w:r>
    </w:p>
  </w:footnote>
  <w:footnote w:id="3">
    <w:p w14:paraId="02BC66B6" w14:textId="317ADFFB" w:rsidR="00B45161" w:rsidRPr="00A3461E" w:rsidRDefault="00B45161" w:rsidP="00C05107">
      <w:pPr>
        <w:pStyle w:val="FootnoteText"/>
        <w:ind w:left="720" w:hanging="720"/>
        <w:rPr>
          <w:sz w:val="20"/>
          <w:szCs w:val="20"/>
          <w:rPrChange w:id="76" w:author="Andrew Huff" w:date="2015-03-19T17:30:00Z">
            <w:rPr/>
          </w:rPrChange>
        </w:rPr>
        <w:pPrChange w:id="77" w:author="Andrew Huff" w:date="2015-03-19T17:30:00Z">
          <w:pPr>
            <w:pStyle w:val="FootnoteText"/>
          </w:pPr>
        </w:pPrChange>
      </w:pPr>
      <w:r w:rsidRPr="00A3461E">
        <w:rPr>
          <w:rStyle w:val="FootnoteReference"/>
          <w:sz w:val="20"/>
          <w:szCs w:val="20"/>
          <w:rPrChange w:id="78" w:author="Andrew Huff" w:date="2015-03-19T17:30:00Z">
            <w:rPr>
              <w:rStyle w:val="FootnoteReference"/>
            </w:rPr>
          </w:rPrChange>
        </w:rPr>
        <w:footnoteRef/>
      </w:r>
      <w:r w:rsidRPr="00A3461E">
        <w:rPr>
          <w:sz w:val="20"/>
          <w:szCs w:val="20"/>
          <w:rPrChange w:id="79" w:author="Andrew Huff" w:date="2015-03-19T17:30:00Z">
            <w:rPr/>
          </w:rPrChange>
        </w:rPr>
        <w:t xml:space="preserve"> </w:t>
      </w:r>
      <w:proofErr w:type="spellStart"/>
      <w:proofErr w:type="gramStart"/>
      <w:r w:rsidRPr="00A3461E">
        <w:rPr>
          <w:sz w:val="20"/>
          <w:szCs w:val="20"/>
          <w:rPrChange w:id="80" w:author="Andrew Huff" w:date="2015-03-19T17:30:00Z">
            <w:rPr/>
          </w:rPrChange>
        </w:rPr>
        <w:t>Fleischaurer</w:t>
      </w:r>
      <w:proofErr w:type="spellEnd"/>
      <w:r w:rsidRPr="00A3461E">
        <w:rPr>
          <w:sz w:val="20"/>
          <w:szCs w:val="20"/>
          <w:rPrChange w:id="81" w:author="Andrew Huff" w:date="2015-03-19T17:30:00Z">
            <w:rPr/>
          </w:rPrChange>
        </w:rPr>
        <w:t xml:space="preserve"> AT (2003) Outbreak of Severe Acute Respiratory Syndrome – Worldwide, 2003.</w:t>
      </w:r>
      <w:proofErr w:type="gramEnd"/>
      <w:r w:rsidRPr="00A3461E">
        <w:rPr>
          <w:sz w:val="20"/>
          <w:szCs w:val="20"/>
          <w:rPrChange w:id="82" w:author="Andrew Huff" w:date="2015-03-19T17:30:00Z">
            <w:rPr/>
          </w:rPrChange>
        </w:rPr>
        <w:t xml:space="preserve"> CDC-MMMR Vol. 52:226-228</w:t>
      </w:r>
    </w:p>
  </w:footnote>
  <w:footnote w:id="4">
    <w:p w14:paraId="087B19B0" w14:textId="1C35142E" w:rsidR="00B45161" w:rsidRPr="00A3461E" w:rsidRDefault="00B45161" w:rsidP="00C05107">
      <w:pPr>
        <w:pStyle w:val="FootnoteText"/>
        <w:ind w:left="720" w:hanging="720"/>
        <w:rPr>
          <w:sz w:val="20"/>
          <w:szCs w:val="20"/>
          <w:rPrChange w:id="90" w:author="Andrew Huff" w:date="2015-03-19T17:30:00Z">
            <w:rPr/>
          </w:rPrChange>
        </w:rPr>
        <w:pPrChange w:id="91" w:author="Andrew Huff" w:date="2015-03-19T17:30:00Z">
          <w:pPr>
            <w:pStyle w:val="FootnoteText"/>
          </w:pPr>
        </w:pPrChange>
      </w:pPr>
      <w:r w:rsidRPr="00A3461E">
        <w:rPr>
          <w:rStyle w:val="FootnoteReference"/>
          <w:sz w:val="20"/>
          <w:szCs w:val="20"/>
          <w:rPrChange w:id="92" w:author="Andrew Huff" w:date="2015-03-19T17:30:00Z">
            <w:rPr>
              <w:rStyle w:val="FootnoteReference"/>
            </w:rPr>
          </w:rPrChange>
        </w:rPr>
        <w:footnoteRef/>
      </w:r>
      <w:r w:rsidRPr="00A3461E">
        <w:rPr>
          <w:sz w:val="20"/>
          <w:szCs w:val="20"/>
          <w:rPrChange w:id="93" w:author="Andrew Huff" w:date="2015-03-19T17:30:00Z">
            <w:rPr/>
          </w:rPrChange>
        </w:rPr>
        <w:t xml:space="preserve"> (2010) The 2009 H1N1 Pandemic: Summary Highlights, April 2009-April 2010. http://www.cdc.gov/h1n1flu/cdcresponse.htm</w:t>
      </w:r>
    </w:p>
  </w:footnote>
  <w:footnote w:id="5">
    <w:p w14:paraId="43DC48BB" w14:textId="37F10F2F" w:rsidR="00B45161" w:rsidRPr="00A3461E" w:rsidRDefault="00B45161" w:rsidP="00C05107">
      <w:pPr>
        <w:pStyle w:val="FootnoteText"/>
        <w:ind w:left="720" w:hanging="720"/>
        <w:rPr>
          <w:sz w:val="20"/>
          <w:szCs w:val="20"/>
          <w:rPrChange w:id="105" w:author="Andrew Huff" w:date="2015-03-19T17:30:00Z">
            <w:rPr/>
          </w:rPrChange>
        </w:rPr>
        <w:pPrChange w:id="106" w:author="Andrew Huff" w:date="2015-03-19T17:30:00Z">
          <w:pPr>
            <w:pStyle w:val="FootnoteText"/>
          </w:pPr>
        </w:pPrChange>
      </w:pPr>
      <w:r w:rsidRPr="00A3461E">
        <w:rPr>
          <w:rStyle w:val="FootnoteReference"/>
          <w:sz w:val="20"/>
          <w:szCs w:val="20"/>
          <w:rPrChange w:id="107" w:author="Andrew Huff" w:date="2015-03-19T17:30:00Z">
            <w:rPr>
              <w:rStyle w:val="FootnoteReference"/>
            </w:rPr>
          </w:rPrChange>
        </w:rPr>
        <w:footnoteRef/>
      </w:r>
      <w:r w:rsidRPr="00A3461E">
        <w:rPr>
          <w:sz w:val="20"/>
          <w:szCs w:val="20"/>
          <w:rPrChange w:id="108" w:author="Andrew Huff" w:date="2015-03-19T17:30:00Z">
            <w:rPr/>
          </w:rPrChange>
        </w:rPr>
        <w:t xml:space="preserve"> Jones KE, Patel NG, Levy MA, et al. (2008) Global Trends in Emerging Infectious Diseases. </w:t>
      </w:r>
      <w:r w:rsidRPr="00A3461E">
        <w:rPr>
          <w:i/>
          <w:sz w:val="20"/>
          <w:szCs w:val="20"/>
          <w:rPrChange w:id="109" w:author="Andrew Huff" w:date="2015-03-19T17:30:00Z">
            <w:rPr>
              <w:i/>
            </w:rPr>
          </w:rPrChange>
        </w:rPr>
        <w:t>Nature</w:t>
      </w:r>
      <w:r w:rsidRPr="00A3461E">
        <w:rPr>
          <w:sz w:val="20"/>
          <w:szCs w:val="20"/>
          <w:rPrChange w:id="110" w:author="Andrew Huff" w:date="2015-03-19T17:30:00Z">
            <w:rPr/>
          </w:rPrChange>
        </w:rPr>
        <w:t>. Vol. 451:990-993</w:t>
      </w:r>
    </w:p>
  </w:footnote>
  <w:footnote w:id="6">
    <w:p w14:paraId="53BA5682" w14:textId="78D3521C" w:rsidR="00B45161" w:rsidRDefault="00B45161" w:rsidP="00C05107">
      <w:pPr>
        <w:pStyle w:val="FootnoteText"/>
        <w:ind w:left="720" w:hanging="720"/>
        <w:pPrChange w:id="119" w:author="Andrew Huff" w:date="2015-03-19T17:30:00Z">
          <w:pPr>
            <w:pStyle w:val="FootnoteText"/>
          </w:pPr>
        </w:pPrChange>
      </w:pPr>
      <w:r w:rsidRPr="00A3461E">
        <w:rPr>
          <w:rStyle w:val="FootnoteReference"/>
          <w:sz w:val="20"/>
          <w:szCs w:val="20"/>
          <w:rPrChange w:id="120" w:author="Andrew Huff" w:date="2015-03-19T17:30:00Z">
            <w:rPr>
              <w:rStyle w:val="FootnoteReference"/>
            </w:rPr>
          </w:rPrChange>
        </w:rPr>
        <w:footnoteRef/>
      </w:r>
      <w:r w:rsidRPr="00A3461E">
        <w:rPr>
          <w:sz w:val="20"/>
          <w:szCs w:val="20"/>
          <w:rPrChange w:id="121" w:author="Andrew Huff" w:date="2015-03-19T17:30:00Z">
            <w:rPr/>
          </w:rPrChange>
        </w:rPr>
        <w:t xml:space="preserve"> </w:t>
      </w:r>
      <w:proofErr w:type="gramStart"/>
      <w:r w:rsidRPr="00A3461E">
        <w:rPr>
          <w:sz w:val="20"/>
          <w:szCs w:val="20"/>
          <w:rPrChange w:id="122" w:author="Andrew Huff" w:date="2015-03-19T17:30:00Z">
            <w:rPr/>
          </w:rPrChange>
        </w:rPr>
        <w:t xml:space="preserve">Chan EH, Brewer TF, </w:t>
      </w:r>
      <w:proofErr w:type="spellStart"/>
      <w:r w:rsidRPr="00A3461E">
        <w:rPr>
          <w:sz w:val="20"/>
          <w:szCs w:val="20"/>
          <w:rPrChange w:id="123" w:author="Andrew Huff" w:date="2015-03-19T17:30:00Z">
            <w:rPr/>
          </w:rPrChange>
        </w:rPr>
        <w:t>Madoff</w:t>
      </w:r>
      <w:proofErr w:type="spellEnd"/>
      <w:r w:rsidRPr="00A3461E">
        <w:rPr>
          <w:sz w:val="20"/>
          <w:szCs w:val="20"/>
          <w:rPrChange w:id="124" w:author="Andrew Huff" w:date="2015-03-19T17:30:00Z">
            <w:rPr/>
          </w:rPrChange>
        </w:rPr>
        <w:t xml:space="preserve"> LC, et al. (2010) Global Capacity for Emerging Infectious Disease Detection.</w:t>
      </w:r>
      <w:proofErr w:type="gramEnd"/>
      <w:r w:rsidRPr="00A3461E">
        <w:rPr>
          <w:sz w:val="20"/>
          <w:szCs w:val="20"/>
          <w:rPrChange w:id="125" w:author="Andrew Huff" w:date="2015-03-19T17:30:00Z">
            <w:rPr/>
          </w:rPrChange>
        </w:rPr>
        <w:t xml:space="preserve"> </w:t>
      </w:r>
      <w:proofErr w:type="gramStart"/>
      <w:r w:rsidRPr="00A3461E">
        <w:rPr>
          <w:sz w:val="20"/>
          <w:szCs w:val="20"/>
          <w:rPrChange w:id="126" w:author="Andrew Huff" w:date="2015-03-19T17:30:00Z">
            <w:rPr/>
          </w:rPrChange>
        </w:rPr>
        <w:t>Proceedings of the National Academy of Sciences.</w:t>
      </w:r>
      <w:proofErr w:type="gramEnd"/>
      <w:r w:rsidRPr="00A3461E">
        <w:rPr>
          <w:sz w:val="20"/>
          <w:szCs w:val="20"/>
          <w:rPrChange w:id="127" w:author="Andrew Huff" w:date="2015-03-19T17:30:00Z">
            <w:rPr/>
          </w:rPrChange>
        </w:rPr>
        <w:t xml:space="preserve"> Vol. 107:21701-21706</w:t>
      </w:r>
    </w:p>
  </w:footnote>
  <w:footnote w:id="7">
    <w:p w14:paraId="0367F8FD" w14:textId="7BE85C97" w:rsidR="00B45161" w:rsidRDefault="00B45161">
      <w:pPr>
        <w:pStyle w:val="FootnoteText"/>
      </w:pPr>
      <w:r>
        <w:rPr>
          <w:rStyle w:val="FootnoteReference"/>
        </w:rPr>
        <w:footnoteRef/>
      </w:r>
      <w:r>
        <w:t xml:space="preserve"> World Health Organization (2015) Global Alert and Response. One Year into the Ebola Epidemic: A Deadly, Tenacious and Unforgiving Virus. </w:t>
      </w:r>
      <w:r w:rsidRPr="00632195">
        <w:t>http://www.who.int/csr/disease/ebola/one-year-report/introduction/en/</w:t>
      </w:r>
    </w:p>
  </w:footnote>
  <w:footnote w:id="8">
    <w:p w14:paraId="43CB7F1B" w14:textId="1D789240" w:rsidR="00B45161" w:rsidRDefault="00B45161">
      <w:pPr>
        <w:pStyle w:val="FootnoteText"/>
      </w:pPr>
      <w:r>
        <w:rPr>
          <w:rStyle w:val="FootnoteReference"/>
        </w:rPr>
        <w:footnoteRef/>
      </w:r>
      <w:r>
        <w:t xml:space="preserve"> </w:t>
      </w:r>
      <w:proofErr w:type="spellStart"/>
      <w:r>
        <w:t>Sturevant</w:t>
      </w:r>
      <w:proofErr w:type="spellEnd"/>
      <w:r>
        <w:t xml:space="preserve"> JL, </w:t>
      </w:r>
      <w:proofErr w:type="spellStart"/>
      <w:r>
        <w:t>Aranka</w:t>
      </w:r>
      <w:proofErr w:type="spellEnd"/>
      <w:r>
        <w:t xml:space="preserve"> A, Brownstein JS (2007) The New International Health Regulations: Considerations for Global Public Health Surveillance. Disaster Medicine and Public Health Preparedness. Vol. 1:117-121</w:t>
      </w:r>
    </w:p>
  </w:footnote>
  <w:footnote w:id="9">
    <w:p w14:paraId="5D3E5132" w14:textId="3CE9A86D" w:rsidR="00B45161" w:rsidRDefault="00B45161">
      <w:pPr>
        <w:pStyle w:val="FootnoteText"/>
      </w:pPr>
      <w:r>
        <w:rPr>
          <w:rStyle w:val="FootnoteReference"/>
        </w:rPr>
        <w:footnoteRef/>
      </w:r>
      <w:r>
        <w:t xml:space="preserve"> </w:t>
      </w:r>
      <w:proofErr w:type="spellStart"/>
      <w:r>
        <w:t>Mykhalovskiy</w:t>
      </w:r>
      <w:proofErr w:type="spellEnd"/>
      <w:r>
        <w:t xml:space="preserve"> E, Weir L (2006) The Global Public Health Intelligence Network and Early Warning Outbreak Detection: A Canadian Contribution to Global Public Health. </w:t>
      </w:r>
      <w:proofErr w:type="gramStart"/>
      <w:r>
        <w:t>Canadian Journal of Public Health.</w:t>
      </w:r>
      <w:proofErr w:type="gramEnd"/>
      <w:r>
        <w:t xml:space="preserve"> Vol. 97:42-44</w:t>
      </w:r>
    </w:p>
  </w:footnote>
  <w:footnote w:id="10">
    <w:p w14:paraId="6D35D504" w14:textId="68D9CC0B" w:rsidR="00B45161" w:rsidRDefault="00B45161">
      <w:pPr>
        <w:pStyle w:val="FootnoteText"/>
      </w:pPr>
      <w:r>
        <w:rPr>
          <w:rStyle w:val="FootnoteReference"/>
        </w:rPr>
        <w:footnoteRef/>
      </w:r>
      <w:r>
        <w:t xml:space="preserve"> </w:t>
      </w:r>
      <w:r w:rsidRPr="00191907">
        <w:t>http://www.cdc.gov/pulsenet/</w:t>
      </w:r>
    </w:p>
  </w:footnote>
  <w:footnote w:id="11">
    <w:p w14:paraId="177D42F3" w14:textId="1D652951" w:rsidR="00B45161" w:rsidRDefault="00B45161">
      <w:pPr>
        <w:pStyle w:val="FootnoteText"/>
      </w:pPr>
      <w:r>
        <w:rPr>
          <w:rStyle w:val="FootnoteReference"/>
        </w:rPr>
        <w:footnoteRef/>
      </w:r>
      <w:r>
        <w:t xml:space="preserve"> Brownstein JS, </w:t>
      </w:r>
      <w:proofErr w:type="spellStart"/>
      <w:r>
        <w:t>Freifeld</w:t>
      </w:r>
      <w:proofErr w:type="spellEnd"/>
      <w:r>
        <w:t xml:space="preserve"> CC, Reis BY, </w:t>
      </w:r>
      <w:proofErr w:type="spellStart"/>
      <w:proofErr w:type="gramStart"/>
      <w:r>
        <w:t>Mandl</w:t>
      </w:r>
      <w:proofErr w:type="spellEnd"/>
      <w:r>
        <w:t xml:space="preserve"> KD (2008) </w:t>
      </w:r>
      <w:r w:rsidRPr="00191907">
        <w:t xml:space="preserve">Surveillance Sans </w:t>
      </w:r>
      <w:proofErr w:type="spellStart"/>
      <w:r w:rsidRPr="00191907">
        <w:t>Frontières</w:t>
      </w:r>
      <w:proofErr w:type="spellEnd"/>
      <w:proofErr w:type="gramEnd"/>
      <w:r w:rsidRPr="00191907">
        <w:t>: Internet-based emerging infectious disease intelligence and the HealthMap project</w:t>
      </w:r>
      <w:r>
        <w:t xml:space="preserve">. </w:t>
      </w:r>
      <w:proofErr w:type="spellStart"/>
      <w:r>
        <w:t>PLoS</w:t>
      </w:r>
      <w:proofErr w:type="spellEnd"/>
      <w:r>
        <w:t xml:space="preserve"> medicine. Vol. 5:e151</w:t>
      </w:r>
    </w:p>
  </w:footnote>
  <w:footnote w:id="12">
    <w:p w14:paraId="461F3A22" w14:textId="0375C2F5" w:rsidR="00B45161" w:rsidRDefault="00B45161">
      <w:pPr>
        <w:pStyle w:val="FootnoteText"/>
      </w:pPr>
      <w:r>
        <w:rPr>
          <w:rStyle w:val="FootnoteReference"/>
        </w:rPr>
        <w:footnoteRef/>
      </w:r>
      <w:r>
        <w:t xml:space="preserve"> Hartley DM, Nelson NP, Walters R, et al. (2010) Landscape of International Event-Based Biosurveillance. Emerging Health Threats Journal. Vol. 3:e3</w:t>
      </w:r>
    </w:p>
  </w:footnote>
  <w:footnote w:id="13">
    <w:p w14:paraId="673975E5" w14:textId="5ADBC6A3" w:rsidR="00B45161" w:rsidRDefault="00B45161">
      <w:pPr>
        <w:pStyle w:val="FootnoteText"/>
      </w:pPr>
      <w:r>
        <w:rPr>
          <w:rStyle w:val="FootnoteReference"/>
        </w:rPr>
        <w:footnoteRef/>
      </w:r>
      <w:r>
        <w:t xml:space="preserve"> Collier N, Doan S, Kawazoe A, </w:t>
      </w:r>
      <w:proofErr w:type="gramStart"/>
      <w:r>
        <w:t xml:space="preserve">et al. (2008) </w:t>
      </w:r>
      <w:proofErr w:type="spellStart"/>
      <w:r>
        <w:t>BioCaster</w:t>
      </w:r>
      <w:proofErr w:type="spellEnd"/>
      <w:proofErr w:type="gramEnd"/>
      <w:r>
        <w:t>: Detecting Public Health Rumors with a Web-based Text Mining System. Bioinformatics. Vol. 24:2940-2941</w:t>
      </w:r>
    </w:p>
  </w:footnote>
  <w:footnote w:id="14">
    <w:p w14:paraId="37F08BC5" w14:textId="71FBED7E" w:rsidR="00B45161" w:rsidRDefault="00B45161">
      <w:pPr>
        <w:pStyle w:val="FootnoteText"/>
      </w:pPr>
      <w:r>
        <w:rPr>
          <w:rStyle w:val="FootnoteReference"/>
        </w:rPr>
        <w:footnoteRef/>
      </w:r>
      <w:r>
        <w:t xml:space="preserve"> </w:t>
      </w:r>
      <w:r w:rsidRPr="00680E40">
        <w:t>http://www.glews.net/</w:t>
      </w:r>
    </w:p>
  </w:footnote>
  <w:footnote w:id="15">
    <w:p w14:paraId="1BFA5E87" w14:textId="26B60AEE" w:rsidR="00B45161" w:rsidRDefault="00B45161">
      <w:pPr>
        <w:pStyle w:val="FootnoteText"/>
      </w:pPr>
      <w:r>
        <w:rPr>
          <w:rStyle w:val="FootnoteReference"/>
        </w:rPr>
        <w:footnoteRef/>
      </w:r>
      <w:r>
        <w:t xml:space="preserve"> Gold ZS, Huff AG, </w:t>
      </w:r>
      <w:proofErr w:type="spellStart"/>
      <w:r>
        <w:t>Tilchin</w:t>
      </w:r>
      <w:proofErr w:type="spellEnd"/>
      <w:r>
        <w:t xml:space="preserve"> C et al. (2015) EIDR Emerging Infectious Disease Repository: A Repository and Web Application Dedicated to the Emergence of Infectious Disease. </w:t>
      </w:r>
    </w:p>
  </w:footnote>
  <w:footnote w:id="16">
    <w:p w14:paraId="43D15B80" w14:textId="6D08E46E" w:rsidR="00B45161" w:rsidRDefault="00B45161">
      <w:pPr>
        <w:pStyle w:val="FootnoteText"/>
      </w:pPr>
      <w:r>
        <w:rPr>
          <w:rStyle w:val="FootnoteReference"/>
        </w:rPr>
        <w:footnoteRef/>
      </w:r>
      <w:r>
        <w:t xml:space="preserve"> Cleary ME, </w:t>
      </w:r>
      <w:proofErr w:type="spellStart"/>
      <w:r>
        <w:t>Antelman</w:t>
      </w:r>
      <w:proofErr w:type="spellEnd"/>
      <w:r>
        <w:t xml:space="preserve"> ET, </w:t>
      </w:r>
      <w:proofErr w:type="spellStart"/>
      <w:r>
        <w:t>Markuzon</w:t>
      </w:r>
      <w:proofErr w:type="spellEnd"/>
      <w:r>
        <w:t xml:space="preserve"> N, </w:t>
      </w:r>
      <w:proofErr w:type="gramStart"/>
      <w:r>
        <w:t>et al.</w:t>
      </w:r>
      <w:proofErr w:type="gramEnd"/>
      <w:r>
        <w:t xml:space="preserve"> (2014) COMBS: A Biosurveillance Ecosystem (BSVE) Prototype. </w:t>
      </w:r>
      <w:proofErr w:type="gramStart"/>
      <w:r>
        <w:t>Online Journal of Public Health Informatics.</w:t>
      </w:r>
      <w:proofErr w:type="gramEnd"/>
      <w:r>
        <w:t xml:space="preserve"> Vol. 6</w:t>
      </w:r>
    </w:p>
  </w:footnote>
  <w:footnote w:id="17">
    <w:p w14:paraId="23FA652A" w14:textId="5807AEFC" w:rsidR="00B45161" w:rsidRPr="00394031" w:rsidRDefault="00B45161" w:rsidP="00394031">
      <w:pPr>
        <w:rPr>
          <w:rFonts w:eastAsia="Times New Roman"/>
          <w:color w:val="auto"/>
          <w:sz w:val="20"/>
        </w:rPr>
      </w:pPr>
      <w:r>
        <w:rPr>
          <w:rStyle w:val="FootnoteReference"/>
        </w:rPr>
        <w:footnoteRef/>
      </w:r>
      <w:r>
        <w:t xml:space="preserve"> </w:t>
      </w:r>
      <w:proofErr w:type="spellStart"/>
      <w:r w:rsidRPr="00394031">
        <w:rPr>
          <w:sz w:val="24"/>
          <w:szCs w:val="24"/>
        </w:rPr>
        <w:t>Lugmayr</w:t>
      </w:r>
      <w:proofErr w:type="spellEnd"/>
      <w:r w:rsidRPr="00394031">
        <w:rPr>
          <w:sz w:val="24"/>
          <w:szCs w:val="24"/>
        </w:rPr>
        <w:t xml:space="preserve"> A, </w:t>
      </w:r>
      <w:proofErr w:type="spellStart"/>
      <w:r w:rsidRPr="00394031">
        <w:rPr>
          <w:sz w:val="24"/>
          <w:szCs w:val="24"/>
        </w:rPr>
        <w:t>Friedrichsen</w:t>
      </w:r>
      <w:proofErr w:type="spellEnd"/>
      <w:r w:rsidRPr="00394031">
        <w:rPr>
          <w:sz w:val="24"/>
          <w:szCs w:val="24"/>
        </w:rPr>
        <w:t xml:space="preserve"> M (2013) Predicting the Future of Investor Sentiment with Social Media in Stock Exchange Investments: A Basic Framework for the DAX Performance Index. Media </w:t>
      </w:r>
      <w:r w:rsidRPr="00394031">
        <w:rPr>
          <w:rFonts w:eastAsia="Times New Roman"/>
          <w:color w:val="333333"/>
          <w:sz w:val="24"/>
          <w:szCs w:val="24"/>
          <w:shd w:val="clear" w:color="auto" w:fill="FFFFFF"/>
        </w:rPr>
        <w:t xml:space="preserve">In </w:t>
      </w:r>
      <w:r w:rsidRPr="00394031">
        <w:rPr>
          <w:rFonts w:eastAsia="Times New Roman"/>
          <w:i/>
          <w:iCs/>
          <w:color w:val="333333"/>
          <w:sz w:val="24"/>
          <w:szCs w:val="24"/>
          <w:shd w:val="clear" w:color="auto" w:fill="FFFFFF"/>
        </w:rPr>
        <w:t>Handbook of social media management value chain and business models in changing media markets</w:t>
      </w:r>
      <w:r w:rsidRPr="00394031">
        <w:rPr>
          <w:rFonts w:eastAsia="Times New Roman"/>
          <w:color w:val="333333"/>
          <w:sz w:val="24"/>
          <w:szCs w:val="24"/>
          <w:shd w:val="clear" w:color="auto" w:fill="FFFFFF"/>
        </w:rPr>
        <w:t>. Heidelberg: Springer.</w:t>
      </w:r>
    </w:p>
    <w:p w14:paraId="5F666856" w14:textId="1840D7DD" w:rsidR="00B45161" w:rsidRDefault="00B45161">
      <w:pPr>
        <w:pStyle w:val="FootnoteText"/>
      </w:pP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7E461D"/>
    <w:rsid w:val="0002773C"/>
    <w:rsid w:val="00043883"/>
    <w:rsid w:val="00053D84"/>
    <w:rsid w:val="00066A96"/>
    <w:rsid w:val="00076DA8"/>
    <w:rsid w:val="000D1384"/>
    <w:rsid w:val="000E6EE5"/>
    <w:rsid w:val="000F4015"/>
    <w:rsid w:val="00132F44"/>
    <w:rsid w:val="00154BFC"/>
    <w:rsid w:val="001648C2"/>
    <w:rsid w:val="00191907"/>
    <w:rsid w:val="001A142F"/>
    <w:rsid w:val="001E3AAD"/>
    <w:rsid w:val="001F0E83"/>
    <w:rsid w:val="001F735F"/>
    <w:rsid w:val="00203ED7"/>
    <w:rsid w:val="00212448"/>
    <w:rsid w:val="0024374D"/>
    <w:rsid w:val="002458C2"/>
    <w:rsid w:val="00275B71"/>
    <w:rsid w:val="003238D0"/>
    <w:rsid w:val="00330BB9"/>
    <w:rsid w:val="003400B4"/>
    <w:rsid w:val="00345BC5"/>
    <w:rsid w:val="00394031"/>
    <w:rsid w:val="003A2FC3"/>
    <w:rsid w:val="003C5997"/>
    <w:rsid w:val="003D1353"/>
    <w:rsid w:val="003F0CE9"/>
    <w:rsid w:val="003F510E"/>
    <w:rsid w:val="00403E28"/>
    <w:rsid w:val="00407FC7"/>
    <w:rsid w:val="00414A63"/>
    <w:rsid w:val="00424DD9"/>
    <w:rsid w:val="004258D0"/>
    <w:rsid w:val="00442533"/>
    <w:rsid w:val="00451605"/>
    <w:rsid w:val="00456E07"/>
    <w:rsid w:val="004611A9"/>
    <w:rsid w:val="004C47E5"/>
    <w:rsid w:val="005033DD"/>
    <w:rsid w:val="00516E32"/>
    <w:rsid w:val="00547B15"/>
    <w:rsid w:val="00572594"/>
    <w:rsid w:val="00590005"/>
    <w:rsid w:val="005945D5"/>
    <w:rsid w:val="005D1390"/>
    <w:rsid w:val="00620BFD"/>
    <w:rsid w:val="00632195"/>
    <w:rsid w:val="00634C51"/>
    <w:rsid w:val="00680503"/>
    <w:rsid w:val="00680E40"/>
    <w:rsid w:val="006B21D4"/>
    <w:rsid w:val="006C54C6"/>
    <w:rsid w:val="00732EE3"/>
    <w:rsid w:val="00771BAD"/>
    <w:rsid w:val="00775D4A"/>
    <w:rsid w:val="00787089"/>
    <w:rsid w:val="00791754"/>
    <w:rsid w:val="007B4308"/>
    <w:rsid w:val="007C14DF"/>
    <w:rsid w:val="007D3A10"/>
    <w:rsid w:val="007E461D"/>
    <w:rsid w:val="007E4FD1"/>
    <w:rsid w:val="007E5C07"/>
    <w:rsid w:val="007F1DB3"/>
    <w:rsid w:val="00803F32"/>
    <w:rsid w:val="008053C4"/>
    <w:rsid w:val="0080547A"/>
    <w:rsid w:val="0084494F"/>
    <w:rsid w:val="00847FF8"/>
    <w:rsid w:val="008519C5"/>
    <w:rsid w:val="00874798"/>
    <w:rsid w:val="008B624B"/>
    <w:rsid w:val="008F5C6F"/>
    <w:rsid w:val="009140A4"/>
    <w:rsid w:val="00927F6E"/>
    <w:rsid w:val="00931796"/>
    <w:rsid w:val="009479EF"/>
    <w:rsid w:val="00962D41"/>
    <w:rsid w:val="00965352"/>
    <w:rsid w:val="009752E2"/>
    <w:rsid w:val="00993CBE"/>
    <w:rsid w:val="00996329"/>
    <w:rsid w:val="00996AB5"/>
    <w:rsid w:val="009C2D81"/>
    <w:rsid w:val="009D483B"/>
    <w:rsid w:val="009F2C1A"/>
    <w:rsid w:val="009F3B20"/>
    <w:rsid w:val="00A06CF1"/>
    <w:rsid w:val="00A20311"/>
    <w:rsid w:val="00A263B1"/>
    <w:rsid w:val="00A3461E"/>
    <w:rsid w:val="00A44232"/>
    <w:rsid w:val="00A47D95"/>
    <w:rsid w:val="00A52C02"/>
    <w:rsid w:val="00A542F3"/>
    <w:rsid w:val="00A54592"/>
    <w:rsid w:val="00A56E3F"/>
    <w:rsid w:val="00AC0121"/>
    <w:rsid w:val="00AF28A3"/>
    <w:rsid w:val="00B04326"/>
    <w:rsid w:val="00B1508A"/>
    <w:rsid w:val="00B24862"/>
    <w:rsid w:val="00B257FC"/>
    <w:rsid w:val="00B41251"/>
    <w:rsid w:val="00B45161"/>
    <w:rsid w:val="00B80D53"/>
    <w:rsid w:val="00B80EB2"/>
    <w:rsid w:val="00B92B37"/>
    <w:rsid w:val="00B95AA3"/>
    <w:rsid w:val="00BA24BA"/>
    <w:rsid w:val="00BD5F93"/>
    <w:rsid w:val="00BD7082"/>
    <w:rsid w:val="00C05107"/>
    <w:rsid w:val="00C256B8"/>
    <w:rsid w:val="00C46A67"/>
    <w:rsid w:val="00C53125"/>
    <w:rsid w:val="00CB0A01"/>
    <w:rsid w:val="00CD4997"/>
    <w:rsid w:val="00CE77BE"/>
    <w:rsid w:val="00D01DE7"/>
    <w:rsid w:val="00D12CCF"/>
    <w:rsid w:val="00D2373E"/>
    <w:rsid w:val="00D24407"/>
    <w:rsid w:val="00D40D99"/>
    <w:rsid w:val="00D474F7"/>
    <w:rsid w:val="00D56E53"/>
    <w:rsid w:val="00D84DAB"/>
    <w:rsid w:val="00DA0A0C"/>
    <w:rsid w:val="00DB1522"/>
    <w:rsid w:val="00DC07FA"/>
    <w:rsid w:val="00DD3045"/>
    <w:rsid w:val="00DD6398"/>
    <w:rsid w:val="00DE7726"/>
    <w:rsid w:val="00DF6857"/>
    <w:rsid w:val="00E1469C"/>
    <w:rsid w:val="00E2174F"/>
    <w:rsid w:val="00E3675B"/>
    <w:rsid w:val="00E464AE"/>
    <w:rsid w:val="00E57198"/>
    <w:rsid w:val="00EA3D58"/>
    <w:rsid w:val="00EB4EDB"/>
    <w:rsid w:val="00EB5FB6"/>
    <w:rsid w:val="00ED1367"/>
    <w:rsid w:val="00EF67F0"/>
    <w:rsid w:val="00F116F2"/>
    <w:rsid w:val="00F176AF"/>
    <w:rsid w:val="00F34692"/>
    <w:rsid w:val="00F34C31"/>
    <w:rsid w:val="00F52BC6"/>
    <w:rsid w:val="00F7067A"/>
    <w:rsid w:val="00F72C4A"/>
    <w:rsid w:val="00FB1D3B"/>
    <w:rsid w:val="00FD0E43"/>
    <w:rsid w:val="00FF7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03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7B4308"/>
    <w:rPr>
      <w:sz w:val="18"/>
      <w:szCs w:val="18"/>
    </w:rPr>
  </w:style>
  <w:style w:type="paragraph" w:styleId="CommentText">
    <w:name w:val="annotation text"/>
    <w:basedOn w:val="Normal"/>
    <w:link w:val="CommentTextChar"/>
    <w:uiPriority w:val="99"/>
    <w:semiHidden/>
    <w:unhideWhenUsed/>
    <w:rsid w:val="007B4308"/>
    <w:pPr>
      <w:spacing w:line="240" w:lineRule="auto"/>
    </w:pPr>
    <w:rPr>
      <w:sz w:val="24"/>
      <w:szCs w:val="24"/>
    </w:rPr>
  </w:style>
  <w:style w:type="character" w:customStyle="1" w:styleId="CommentTextChar">
    <w:name w:val="Comment Text Char"/>
    <w:basedOn w:val="DefaultParagraphFont"/>
    <w:link w:val="CommentText"/>
    <w:uiPriority w:val="99"/>
    <w:semiHidden/>
    <w:rsid w:val="007B4308"/>
    <w:rPr>
      <w:sz w:val="24"/>
      <w:szCs w:val="24"/>
    </w:rPr>
  </w:style>
  <w:style w:type="paragraph" w:styleId="CommentSubject">
    <w:name w:val="annotation subject"/>
    <w:basedOn w:val="CommentText"/>
    <w:next w:val="CommentText"/>
    <w:link w:val="CommentSubjectChar"/>
    <w:uiPriority w:val="99"/>
    <w:semiHidden/>
    <w:unhideWhenUsed/>
    <w:rsid w:val="007B4308"/>
    <w:rPr>
      <w:b/>
      <w:bCs/>
      <w:sz w:val="20"/>
      <w:szCs w:val="20"/>
    </w:rPr>
  </w:style>
  <w:style w:type="character" w:customStyle="1" w:styleId="CommentSubjectChar">
    <w:name w:val="Comment Subject Char"/>
    <w:basedOn w:val="CommentTextChar"/>
    <w:link w:val="CommentSubject"/>
    <w:uiPriority w:val="99"/>
    <w:semiHidden/>
    <w:rsid w:val="007B4308"/>
    <w:rPr>
      <w:b/>
      <w:bCs/>
      <w:sz w:val="20"/>
      <w:szCs w:val="24"/>
    </w:rPr>
  </w:style>
  <w:style w:type="paragraph" w:styleId="BalloonText">
    <w:name w:val="Balloon Text"/>
    <w:basedOn w:val="Normal"/>
    <w:link w:val="BalloonTextChar"/>
    <w:uiPriority w:val="99"/>
    <w:semiHidden/>
    <w:unhideWhenUsed/>
    <w:rsid w:val="007B430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4308"/>
    <w:rPr>
      <w:rFonts w:ascii="Lucida Grande" w:hAnsi="Lucida Grande"/>
      <w:sz w:val="18"/>
      <w:szCs w:val="18"/>
    </w:rPr>
  </w:style>
  <w:style w:type="paragraph" w:styleId="FootnoteText">
    <w:name w:val="footnote text"/>
    <w:basedOn w:val="Normal"/>
    <w:link w:val="FootnoteTextChar"/>
    <w:uiPriority w:val="99"/>
    <w:unhideWhenUsed/>
    <w:rsid w:val="003238D0"/>
    <w:pPr>
      <w:spacing w:line="240" w:lineRule="auto"/>
    </w:pPr>
    <w:rPr>
      <w:sz w:val="24"/>
      <w:szCs w:val="24"/>
    </w:rPr>
  </w:style>
  <w:style w:type="character" w:customStyle="1" w:styleId="FootnoteTextChar">
    <w:name w:val="Footnote Text Char"/>
    <w:basedOn w:val="DefaultParagraphFont"/>
    <w:link w:val="FootnoteText"/>
    <w:uiPriority w:val="99"/>
    <w:rsid w:val="003238D0"/>
    <w:rPr>
      <w:sz w:val="24"/>
      <w:szCs w:val="24"/>
    </w:rPr>
  </w:style>
  <w:style w:type="character" w:styleId="FootnoteReference">
    <w:name w:val="footnote reference"/>
    <w:basedOn w:val="DefaultParagraphFont"/>
    <w:uiPriority w:val="99"/>
    <w:unhideWhenUsed/>
    <w:rsid w:val="003238D0"/>
    <w:rPr>
      <w:vertAlign w:val="superscript"/>
    </w:rPr>
  </w:style>
  <w:style w:type="paragraph" w:styleId="NormalWeb">
    <w:name w:val="Normal (Web)"/>
    <w:basedOn w:val="Normal"/>
    <w:uiPriority w:val="99"/>
    <w:semiHidden/>
    <w:unhideWhenUsed/>
    <w:rsid w:val="00F176AF"/>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B24862"/>
    <w:pPr>
      <w:tabs>
        <w:tab w:val="center" w:pos="4320"/>
        <w:tab w:val="right" w:pos="8640"/>
      </w:tabs>
      <w:spacing w:line="240" w:lineRule="auto"/>
    </w:pPr>
  </w:style>
  <w:style w:type="character" w:customStyle="1" w:styleId="HeaderChar">
    <w:name w:val="Header Char"/>
    <w:basedOn w:val="DefaultParagraphFont"/>
    <w:link w:val="Header"/>
    <w:uiPriority w:val="99"/>
    <w:rsid w:val="00B24862"/>
  </w:style>
  <w:style w:type="paragraph" w:styleId="Footer">
    <w:name w:val="footer"/>
    <w:basedOn w:val="Normal"/>
    <w:link w:val="FooterChar"/>
    <w:uiPriority w:val="99"/>
    <w:unhideWhenUsed/>
    <w:rsid w:val="00B24862"/>
    <w:pPr>
      <w:tabs>
        <w:tab w:val="center" w:pos="4320"/>
        <w:tab w:val="right" w:pos="8640"/>
      </w:tabs>
      <w:spacing w:line="240" w:lineRule="auto"/>
    </w:pPr>
  </w:style>
  <w:style w:type="character" w:customStyle="1" w:styleId="FooterChar">
    <w:name w:val="Footer Char"/>
    <w:basedOn w:val="DefaultParagraphFont"/>
    <w:link w:val="Footer"/>
    <w:uiPriority w:val="99"/>
    <w:rsid w:val="00B24862"/>
  </w:style>
  <w:style w:type="character" w:customStyle="1" w:styleId="A8">
    <w:name w:val="A8"/>
    <w:uiPriority w:val="99"/>
    <w:rsid w:val="00B24862"/>
    <w:rPr>
      <w:rFonts w:cs="Avenir Book"/>
      <w:color w:val="8DC73E"/>
      <w:sz w:val="22"/>
      <w:szCs w:val="22"/>
    </w:rPr>
  </w:style>
  <w:style w:type="paragraph" w:styleId="Revision">
    <w:name w:val="Revision"/>
    <w:hidden/>
    <w:uiPriority w:val="99"/>
    <w:semiHidden/>
    <w:rsid w:val="00A44232"/>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7B4308"/>
    <w:rPr>
      <w:sz w:val="18"/>
      <w:szCs w:val="18"/>
    </w:rPr>
  </w:style>
  <w:style w:type="paragraph" w:styleId="CommentText">
    <w:name w:val="annotation text"/>
    <w:basedOn w:val="Normal"/>
    <w:link w:val="CommentTextChar"/>
    <w:uiPriority w:val="99"/>
    <w:semiHidden/>
    <w:unhideWhenUsed/>
    <w:rsid w:val="007B4308"/>
    <w:pPr>
      <w:spacing w:line="240" w:lineRule="auto"/>
    </w:pPr>
    <w:rPr>
      <w:sz w:val="24"/>
      <w:szCs w:val="24"/>
    </w:rPr>
  </w:style>
  <w:style w:type="character" w:customStyle="1" w:styleId="CommentTextChar">
    <w:name w:val="Comment Text Char"/>
    <w:basedOn w:val="DefaultParagraphFont"/>
    <w:link w:val="CommentText"/>
    <w:uiPriority w:val="99"/>
    <w:semiHidden/>
    <w:rsid w:val="007B4308"/>
    <w:rPr>
      <w:sz w:val="24"/>
      <w:szCs w:val="24"/>
    </w:rPr>
  </w:style>
  <w:style w:type="paragraph" w:styleId="CommentSubject">
    <w:name w:val="annotation subject"/>
    <w:basedOn w:val="CommentText"/>
    <w:next w:val="CommentText"/>
    <w:link w:val="CommentSubjectChar"/>
    <w:uiPriority w:val="99"/>
    <w:semiHidden/>
    <w:unhideWhenUsed/>
    <w:rsid w:val="007B4308"/>
    <w:rPr>
      <w:b/>
      <w:bCs/>
      <w:sz w:val="20"/>
      <w:szCs w:val="20"/>
    </w:rPr>
  </w:style>
  <w:style w:type="character" w:customStyle="1" w:styleId="CommentSubjectChar">
    <w:name w:val="Comment Subject Char"/>
    <w:basedOn w:val="CommentTextChar"/>
    <w:link w:val="CommentSubject"/>
    <w:uiPriority w:val="99"/>
    <w:semiHidden/>
    <w:rsid w:val="007B4308"/>
    <w:rPr>
      <w:b/>
      <w:bCs/>
      <w:sz w:val="20"/>
      <w:szCs w:val="24"/>
    </w:rPr>
  </w:style>
  <w:style w:type="paragraph" w:styleId="BalloonText">
    <w:name w:val="Balloon Text"/>
    <w:basedOn w:val="Normal"/>
    <w:link w:val="BalloonTextChar"/>
    <w:uiPriority w:val="99"/>
    <w:semiHidden/>
    <w:unhideWhenUsed/>
    <w:rsid w:val="007B430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4308"/>
    <w:rPr>
      <w:rFonts w:ascii="Lucida Grande" w:hAnsi="Lucida Grande"/>
      <w:sz w:val="18"/>
      <w:szCs w:val="18"/>
    </w:rPr>
  </w:style>
  <w:style w:type="paragraph" w:styleId="FootnoteText">
    <w:name w:val="footnote text"/>
    <w:basedOn w:val="Normal"/>
    <w:link w:val="FootnoteTextChar"/>
    <w:uiPriority w:val="99"/>
    <w:unhideWhenUsed/>
    <w:rsid w:val="003238D0"/>
    <w:pPr>
      <w:spacing w:line="240" w:lineRule="auto"/>
    </w:pPr>
    <w:rPr>
      <w:sz w:val="24"/>
      <w:szCs w:val="24"/>
    </w:rPr>
  </w:style>
  <w:style w:type="character" w:customStyle="1" w:styleId="FootnoteTextChar">
    <w:name w:val="Footnote Text Char"/>
    <w:basedOn w:val="DefaultParagraphFont"/>
    <w:link w:val="FootnoteText"/>
    <w:uiPriority w:val="99"/>
    <w:rsid w:val="003238D0"/>
    <w:rPr>
      <w:sz w:val="24"/>
      <w:szCs w:val="24"/>
    </w:rPr>
  </w:style>
  <w:style w:type="character" w:styleId="FootnoteReference">
    <w:name w:val="footnote reference"/>
    <w:basedOn w:val="DefaultParagraphFont"/>
    <w:uiPriority w:val="99"/>
    <w:unhideWhenUsed/>
    <w:rsid w:val="003238D0"/>
    <w:rPr>
      <w:vertAlign w:val="superscript"/>
    </w:rPr>
  </w:style>
  <w:style w:type="paragraph" w:styleId="NormalWeb">
    <w:name w:val="Normal (Web)"/>
    <w:basedOn w:val="Normal"/>
    <w:uiPriority w:val="99"/>
    <w:semiHidden/>
    <w:unhideWhenUsed/>
    <w:rsid w:val="00F176AF"/>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B24862"/>
    <w:pPr>
      <w:tabs>
        <w:tab w:val="center" w:pos="4320"/>
        <w:tab w:val="right" w:pos="8640"/>
      </w:tabs>
      <w:spacing w:line="240" w:lineRule="auto"/>
    </w:pPr>
  </w:style>
  <w:style w:type="character" w:customStyle="1" w:styleId="HeaderChar">
    <w:name w:val="Header Char"/>
    <w:basedOn w:val="DefaultParagraphFont"/>
    <w:link w:val="Header"/>
    <w:uiPriority w:val="99"/>
    <w:rsid w:val="00B24862"/>
  </w:style>
  <w:style w:type="paragraph" w:styleId="Footer">
    <w:name w:val="footer"/>
    <w:basedOn w:val="Normal"/>
    <w:link w:val="FooterChar"/>
    <w:uiPriority w:val="99"/>
    <w:unhideWhenUsed/>
    <w:rsid w:val="00B24862"/>
    <w:pPr>
      <w:tabs>
        <w:tab w:val="center" w:pos="4320"/>
        <w:tab w:val="right" w:pos="8640"/>
      </w:tabs>
      <w:spacing w:line="240" w:lineRule="auto"/>
    </w:pPr>
  </w:style>
  <w:style w:type="character" w:customStyle="1" w:styleId="FooterChar">
    <w:name w:val="Footer Char"/>
    <w:basedOn w:val="DefaultParagraphFont"/>
    <w:link w:val="Footer"/>
    <w:uiPriority w:val="99"/>
    <w:rsid w:val="00B24862"/>
  </w:style>
  <w:style w:type="character" w:customStyle="1" w:styleId="A8">
    <w:name w:val="A8"/>
    <w:uiPriority w:val="99"/>
    <w:rsid w:val="00B24862"/>
    <w:rPr>
      <w:rFonts w:cs="Avenir Book"/>
      <w:color w:val="8DC73E"/>
      <w:sz w:val="22"/>
      <w:szCs w:val="22"/>
    </w:rPr>
  </w:style>
  <w:style w:type="paragraph" w:styleId="Revision">
    <w:name w:val="Revision"/>
    <w:hidden/>
    <w:uiPriority w:val="99"/>
    <w:semiHidden/>
    <w:rsid w:val="00A4423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94857">
      <w:bodyDiv w:val="1"/>
      <w:marLeft w:val="0"/>
      <w:marRight w:val="0"/>
      <w:marTop w:val="0"/>
      <w:marBottom w:val="0"/>
      <w:divBdr>
        <w:top w:val="none" w:sz="0" w:space="0" w:color="auto"/>
        <w:left w:val="none" w:sz="0" w:space="0" w:color="auto"/>
        <w:bottom w:val="none" w:sz="0" w:space="0" w:color="auto"/>
        <w:right w:val="none" w:sz="0" w:space="0" w:color="auto"/>
      </w:divBdr>
    </w:div>
    <w:div w:id="234365548">
      <w:bodyDiv w:val="1"/>
      <w:marLeft w:val="0"/>
      <w:marRight w:val="0"/>
      <w:marTop w:val="0"/>
      <w:marBottom w:val="0"/>
      <w:divBdr>
        <w:top w:val="none" w:sz="0" w:space="0" w:color="auto"/>
        <w:left w:val="none" w:sz="0" w:space="0" w:color="auto"/>
        <w:bottom w:val="none" w:sz="0" w:space="0" w:color="auto"/>
        <w:right w:val="none" w:sz="0" w:space="0" w:color="auto"/>
      </w:divBdr>
    </w:div>
    <w:div w:id="265625954">
      <w:bodyDiv w:val="1"/>
      <w:marLeft w:val="0"/>
      <w:marRight w:val="0"/>
      <w:marTop w:val="0"/>
      <w:marBottom w:val="0"/>
      <w:divBdr>
        <w:top w:val="none" w:sz="0" w:space="0" w:color="auto"/>
        <w:left w:val="none" w:sz="0" w:space="0" w:color="auto"/>
        <w:bottom w:val="none" w:sz="0" w:space="0" w:color="auto"/>
        <w:right w:val="none" w:sz="0" w:space="0" w:color="auto"/>
      </w:divBdr>
    </w:div>
    <w:div w:id="751588639">
      <w:bodyDiv w:val="1"/>
      <w:marLeft w:val="0"/>
      <w:marRight w:val="0"/>
      <w:marTop w:val="0"/>
      <w:marBottom w:val="0"/>
      <w:divBdr>
        <w:top w:val="none" w:sz="0" w:space="0" w:color="auto"/>
        <w:left w:val="none" w:sz="0" w:space="0" w:color="auto"/>
        <w:bottom w:val="none" w:sz="0" w:space="0" w:color="auto"/>
        <w:right w:val="none" w:sz="0" w:space="0" w:color="auto"/>
      </w:divBdr>
    </w:div>
    <w:div w:id="1048066068">
      <w:bodyDiv w:val="1"/>
      <w:marLeft w:val="0"/>
      <w:marRight w:val="0"/>
      <w:marTop w:val="0"/>
      <w:marBottom w:val="0"/>
      <w:divBdr>
        <w:top w:val="none" w:sz="0" w:space="0" w:color="auto"/>
        <w:left w:val="none" w:sz="0" w:space="0" w:color="auto"/>
        <w:bottom w:val="none" w:sz="0" w:space="0" w:color="auto"/>
        <w:right w:val="none" w:sz="0" w:space="0" w:color="auto"/>
      </w:divBdr>
    </w:div>
    <w:div w:id="1108626800">
      <w:bodyDiv w:val="1"/>
      <w:marLeft w:val="0"/>
      <w:marRight w:val="0"/>
      <w:marTop w:val="0"/>
      <w:marBottom w:val="0"/>
      <w:divBdr>
        <w:top w:val="none" w:sz="0" w:space="0" w:color="auto"/>
        <w:left w:val="none" w:sz="0" w:space="0" w:color="auto"/>
        <w:bottom w:val="none" w:sz="0" w:space="0" w:color="auto"/>
        <w:right w:val="none" w:sz="0" w:space="0" w:color="auto"/>
      </w:divBdr>
    </w:div>
    <w:div w:id="1270162869">
      <w:bodyDiv w:val="1"/>
      <w:marLeft w:val="0"/>
      <w:marRight w:val="0"/>
      <w:marTop w:val="0"/>
      <w:marBottom w:val="0"/>
      <w:divBdr>
        <w:top w:val="none" w:sz="0" w:space="0" w:color="auto"/>
        <w:left w:val="none" w:sz="0" w:space="0" w:color="auto"/>
        <w:bottom w:val="none" w:sz="0" w:space="0" w:color="auto"/>
        <w:right w:val="none" w:sz="0" w:space="0" w:color="auto"/>
      </w:divBdr>
    </w:div>
    <w:div w:id="1428651112">
      <w:bodyDiv w:val="1"/>
      <w:marLeft w:val="0"/>
      <w:marRight w:val="0"/>
      <w:marTop w:val="0"/>
      <w:marBottom w:val="0"/>
      <w:divBdr>
        <w:top w:val="none" w:sz="0" w:space="0" w:color="auto"/>
        <w:left w:val="none" w:sz="0" w:space="0" w:color="auto"/>
        <w:bottom w:val="none" w:sz="0" w:space="0" w:color="auto"/>
        <w:right w:val="none" w:sz="0" w:space="0" w:color="auto"/>
      </w:divBdr>
    </w:div>
    <w:div w:id="1570115661">
      <w:bodyDiv w:val="1"/>
      <w:marLeft w:val="0"/>
      <w:marRight w:val="0"/>
      <w:marTop w:val="0"/>
      <w:marBottom w:val="0"/>
      <w:divBdr>
        <w:top w:val="none" w:sz="0" w:space="0" w:color="auto"/>
        <w:left w:val="none" w:sz="0" w:space="0" w:color="auto"/>
        <w:bottom w:val="none" w:sz="0" w:space="0" w:color="auto"/>
        <w:right w:val="none" w:sz="0" w:space="0" w:color="auto"/>
      </w:divBdr>
    </w:div>
    <w:div w:id="1602028110">
      <w:bodyDiv w:val="1"/>
      <w:marLeft w:val="0"/>
      <w:marRight w:val="0"/>
      <w:marTop w:val="0"/>
      <w:marBottom w:val="0"/>
      <w:divBdr>
        <w:top w:val="none" w:sz="0" w:space="0" w:color="auto"/>
        <w:left w:val="none" w:sz="0" w:space="0" w:color="auto"/>
        <w:bottom w:val="none" w:sz="0" w:space="0" w:color="auto"/>
        <w:right w:val="none" w:sz="0" w:space="0" w:color="auto"/>
      </w:divBdr>
    </w:div>
    <w:div w:id="2144809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1857</Words>
  <Characters>10585</Characters>
  <Application>Microsoft Macintosh Word</Application>
  <DocSecurity>0</DocSecurity>
  <Lines>88</Lines>
  <Paragraphs>24</Paragraphs>
  <ScaleCrop>false</ScaleCrop>
  <Company>Eco Health Alliance</Company>
  <LinksUpToDate>false</LinksUpToDate>
  <CharactersWithSpaces>12418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21</cp:revision>
  <cp:lastPrinted>2015-03-17T16:42:00Z</cp:lastPrinted>
  <dcterms:created xsi:type="dcterms:W3CDTF">2015-03-19T21:22:00Z</dcterms:created>
  <dcterms:modified xsi:type="dcterms:W3CDTF">2015-03-19T22:40:00Z</dcterms:modified>
</cp:coreProperties>
</file>